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4566"/>
        <w:tblOverlap w:val="never"/>
        <w:tblW w:w="9752" w:type="dxa"/>
        <w:tblLayout w:type="fixed"/>
        <w:tblLook w:val="04A0" w:firstRow="1" w:lastRow="0" w:firstColumn="1" w:lastColumn="0" w:noHBand="0" w:noVBand="1"/>
      </w:tblPr>
      <w:tblGrid>
        <w:gridCol w:w="1170"/>
        <w:gridCol w:w="3503"/>
        <w:gridCol w:w="236"/>
        <w:gridCol w:w="883"/>
        <w:gridCol w:w="854"/>
        <w:gridCol w:w="3106"/>
      </w:tblGrid>
      <w:tr w:rsidR="003A38E4" w:rsidRPr="00D87C73" w14:paraId="4B1A68C9" w14:textId="77777777" w:rsidTr="00F20034">
        <w:trPr>
          <w:trHeight w:val="346"/>
        </w:trPr>
        <w:tc>
          <w:tcPr>
            <w:tcW w:w="1170" w:type="dxa"/>
            <w:tcBorders>
              <w:top w:val="nil"/>
              <w:left w:val="nil"/>
              <w:bottom w:val="nil"/>
              <w:right w:val="nil"/>
            </w:tcBorders>
            <w:shd w:val="clear" w:color="auto" w:fill="auto"/>
            <w:noWrap/>
            <w:vAlign w:val="bottom"/>
            <w:hideMark/>
          </w:tcPr>
          <w:p w14:paraId="3E5CE587" w14:textId="4D38A100" w:rsidR="003A38E4" w:rsidRPr="004E3062" w:rsidRDefault="003A38E4" w:rsidP="002C71F1">
            <w:pPr>
              <w:jc w:val="left"/>
              <w:rPr>
                <w:rFonts w:ascii="Arial" w:hAnsi="Arial" w:cs="Arial"/>
                <w:sz w:val="20"/>
                <w:szCs w:val="20"/>
              </w:rPr>
            </w:pPr>
            <w:bookmarkStart w:id="0" w:name="_Hlk65736861"/>
            <w:bookmarkStart w:id="1" w:name="_Hlk65736901"/>
            <w:bookmarkStart w:id="2" w:name="_Hlk65736971"/>
          </w:p>
          <w:tbl>
            <w:tblPr>
              <w:tblW w:w="969" w:type="dxa"/>
              <w:tblCellSpacing w:w="0" w:type="dxa"/>
              <w:tblLayout w:type="fixed"/>
              <w:tblCellMar>
                <w:left w:w="0" w:type="dxa"/>
                <w:right w:w="0" w:type="dxa"/>
              </w:tblCellMar>
              <w:tblLook w:val="04A0" w:firstRow="1" w:lastRow="0" w:firstColumn="1" w:lastColumn="0" w:noHBand="0" w:noVBand="1"/>
            </w:tblPr>
            <w:tblGrid>
              <w:gridCol w:w="969"/>
            </w:tblGrid>
            <w:tr w:rsidR="003A38E4" w:rsidRPr="004E3062" w14:paraId="44967302" w14:textId="77777777" w:rsidTr="002C71F1">
              <w:trPr>
                <w:trHeight w:val="346"/>
                <w:tblCellSpacing w:w="0" w:type="dxa"/>
              </w:trPr>
              <w:tc>
                <w:tcPr>
                  <w:tcW w:w="969" w:type="dxa"/>
                  <w:tcBorders>
                    <w:top w:val="nil"/>
                    <w:left w:val="nil"/>
                    <w:bottom w:val="nil"/>
                    <w:right w:val="nil"/>
                  </w:tcBorders>
                  <w:shd w:val="clear" w:color="auto" w:fill="auto"/>
                  <w:noWrap/>
                  <w:vAlign w:val="bottom"/>
                  <w:hideMark/>
                </w:tcPr>
                <w:p w14:paraId="0CDE3B52" w14:textId="77777777" w:rsidR="003A38E4" w:rsidRPr="004E3062" w:rsidRDefault="003A38E4" w:rsidP="0000192C">
                  <w:pPr>
                    <w:framePr w:hSpace="180" w:wrap="around" w:vAnchor="text" w:hAnchor="margin" w:y="-14566"/>
                    <w:suppressOverlap/>
                    <w:jc w:val="left"/>
                    <w:rPr>
                      <w:rFonts w:ascii="Arial" w:hAnsi="Arial" w:cs="Arial"/>
                      <w:sz w:val="20"/>
                      <w:szCs w:val="20"/>
                    </w:rPr>
                  </w:pPr>
                </w:p>
              </w:tc>
            </w:tr>
          </w:tbl>
          <w:p w14:paraId="5AC6F2BC" w14:textId="77777777" w:rsidR="003A38E4" w:rsidRPr="004E3062" w:rsidRDefault="003A38E4" w:rsidP="002C71F1">
            <w:pPr>
              <w:jc w:val="left"/>
              <w:rPr>
                <w:rFonts w:ascii="Arial" w:hAnsi="Arial" w:cs="Arial"/>
                <w:sz w:val="20"/>
                <w:szCs w:val="20"/>
              </w:rPr>
            </w:pPr>
          </w:p>
        </w:tc>
        <w:tc>
          <w:tcPr>
            <w:tcW w:w="8582" w:type="dxa"/>
            <w:gridSpan w:val="5"/>
            <w:tcBorders>
              <w:top w:val="nil"/>
              <w:left w:val="single" w:sz="8" w:space="0" w:color="auto"/>
              <w:bottom w:val="nil"/>
              <w:right w:val="nil"/>
            </w:tcBorders>
            <w:shd w:val="clear" w:color="auto" w:fill="auto"/>
            <w:vAlign w:val="center"/>
            <w:hideMark/>
          </w:tcPr>
          <w:p w14:paraId="1D5AFC6D" w14:textId="5D1C0AB8" w:rsidR="003A38E4" w:rsidRDefault="003A38E4" w:rsidP="002C71F1">
            <w:pPr>
              <w:jc w:val="left"/>
              <w:rPr>
                <w:rFonts w:ascii="Arial" w:hAnsi="Arial" w:cs="Arial"/>
                <w:b/>
                <w:bCs/>
              </w:rPr>
            </w:pPr>
          </w:p>
          <w:p w14:paraId="1470D9C7" w14:textId="157B7649" w:rsidR="005907C8" w:rsidRDefault="005907C8" w:rsidP="002C71F1">
            <w:pPr>
              <w:jc w:val="left"/>
              <w:rPr>
                <w:rFonts w:ascii="Arial" w:hAnsi="Arial" w:cs="Arial"/>
                <w:b/>
                <w:bCs/>
              </w:rPr>
            </w:pPr>
          </w:p>
          <w:p w14:paraId="4692AB2D" w14:textId="10856202" w:rsidR="003A38E4" w:rsidRDefault="005907C8" w:rsidP="002C71F1">
            <w:pPr>
              <w:jc w:val="left"/>
              <w:rPr>
                <w:rFonts w:ascii="Arial" w:hAnsi="Arial" w:cs="Arial"/>
                <w:b/>
                <w:bCs/>
              </w:rPr>
            </w:pPr>
            <w:r w:rsidRPr="004E3062">
              <w:rPr>
                <w:rFonts w:ascii="Arial" w:hAnsi="Arial" w:cs="Arial"/>
                <w:noProof/>
                <w:sz w:val="20"/>
                <w:szCs w:val="20"/>
              </w:rPr>
              <w:drawing>
                <wp:anchor distT="0" distB="0" distL="114300" distR="114300" simplePos="0" relativeHeight="251659264" behindDoc="0" locked="0" layoutInCell="1" allowOverlap="1" wp14:anchorId="2EA4E5B2" wp14:editId="1B16CF7B">
                  <wp:simplePos x="0" y="0"/>
                  <wp:positionH relativeFrom="column">
                    <wp:posOffset>-1437640</wp:posOffset>
                  </wp:positionH>
                  <wp:positionV relativeFrom="paragraph">
                    <wp:posOffset>165100</wp:posOffset>
                  </wp:positionV>
                  <wp:extent cx="723900" cy="876300"/>
                  <wp:effectExtent l="0" t="0" r="0" b="0"/>
                  <wp:wrapNone/>
                  <wp:docPr id="27" name="Picture 27"/>
                  <wp:cNvGraphicFramePr/>
                  <a:graphic xmlns:a="http://schemas.openxmlformats.org/drawingml/2006/main">
                    <a:graphicData uri="http://schemas.openxmlformats.org/drawingml/2006/picture">
                      <pic:pic xmlns:pic="http://schemas.openxmlformats.org/drawingml/2006/picture">
                        <pic:nvPicPr>
                          <pic:cNvPr id="2" name="Object 1"/>
                          <pic:cNvPicPr>
                            <a:picLocks noChangeAspect="1"/>
                          </pic:cNvPicPr>
                        </pic:nvPicPr>
                        <pic:blipFill>
                          <a:blip r:embed="rId8"/>
                          <a:stretch>
                            <a:fillRect/>
                          </a:stretch>
                        </pic:blipFill>
                        <pic:spPr>
                          <a:xfrm>
                            <a:off x="0" y="0"/>
                            <a:ext cx="723900" cy="876300"/>
                          </a:xfrm>
                          <a:prstGeom prst="rect">
                            <a:avLst/>
                          </a:prstGeom>
                        </pic:spPr>
                      </pic:pic>
                    </a:graphicData>
                  </a:graphic>
                  <wp14:sizeRelH relativeFrom="page">
                    <wp14:pctWidth>0</wp14:pctWidth>
                  </wp14:sizeRelH>
                  <wp14:sizeRelV relativeFrom="page">
                    <wp14:pctHeight>0</wp14:pctHeight>
                  </wp14:sizeRelV>
                </wp:anchor>
              </w:drawing>
            </w:r>
            <w:r w:rsidR="003A38E4">
              <w:rPr>
                <w:rFonts w:ascii="Arial" w:hAnsi="Arial" w:cs="Arial"/>
                <w:b/>
                <w:bCs/>
              </w:rPr>
              <w:t>Annex C:</w:t>
            </w:r>
            <w:r w:rsidR="007B482A">
              <w:rPr>
                <w:rFonts w:ascii="Arial" w:hAnsi="Arial" w:cs="Arial"/>
                <w:b/>
                <w:bCs/>
              </w:rPr>
              <w:t xml:space="preserve"> </w:t>
            </w:r>
            <w:r w:rsidR="003A38E4">
              <w:rPr>
                <w:rFonts w:ascii="Arial" w:hAnsi="Arial" w:cs="Arial"/>
                <w:b/>
                <w:bCs/>
              </w:rPr>
              <w:t>Financial Offer</w:t>
            </w:r>
          </w:p>
          <w:p w14:paraId="03BDC56D" w14:textId="77777777" w:rsidR="003A38E4" w:rsidRDefault="003A38E4" w:rsidP="002C71F1">
            <w:pPr>
              <w:jc w:val="left"/>
              <w:rPr>
                <w:rFonts w:ascii="Arial" w:hAnsi="Arial" w:cs="Arial"/>
                <w:b/>
                <w:bCs/>
              </w:rPr>
            </w:pPr>
          </w:p>
          <w:p w14:paraId="224BA58A" w14:textId="39FD543B" w:rsidR="003A38E4" w:rsidRPr="00B269F1" w:rsidRDefault="003A38E4" w:rsidP="002C71F1">
            <w:pPr>
              <w:jc w:val="left"/>
              <w:rPr>
                <w:rFonts w:ascii="Arial" w:hAnsi="Arial" w:cs="Arial"/>
                <w:b/>
                <w:bCs/>
              </w:rPr>
            </w:pPr>
            <w:r w:rsidRPr="00B269F1">
              <w:rPr>
                <w:rFonts w:ascii="Arial" w:hAnsi="Arial" w:cs="Arial"/>
                <w:b/>
                <w:bCs/>
              </w:rPr>
              <w:t>Supply of Groceries (Office Consumables-</w:t>
            </w:r>
            <w:r w:rsidR="006E4A46">
              <w:rPr>
                <w:rFonts w:ascii="Arial" w:hAnsi="Arial" w:cs="Arial"/>
                <w:b/>
                <w:bCs/>
              </w:rPr>
              <w:t xml:space="preserve"> C</w:t>
            </w:r>
            <w:r w:rsidRPr="00B269F1">
              <w:rPr>
                <w:rFonts w:ascii="Arial" w:hAnsi="Arial" w:cs="Arial"/>
                <w:b/>
                <w:bCs/>
              </w:rPr>
              <w:t xml:space="preserve">leaning items, beverages, biscuits, </w:t>
            </w:r>
            <w:r w:rsidR="006E4A46">
              <w:rPr>
                <w:rFonts w:ascii="Arial" w:hAnsi="Arial" w:cs="Arial"/>
                <w:b/>
                <w:bCs/>
              </w:rPr>
              <w:t>K</w:t>
            </w:r>
            <w:r w:rsidRPr="00B269F1">
              <w:rPr>
                <w:rFonts w:ascii="Arial" w:hAnsi="Arial" w:cs="Arial"/>
                <w:b/>
                <w:bCs/>
              </w:rPr>
              <w:t xml:space="preserve">itchen </w:t>
            </w:r>
            <w:r w:rsidR="006E4A46">
              <w:rPr>
                <w:rFonts w:ascii="Arial" w:hAnsi="Arial" w:cs="Arial"/>
                <w:b/>
                <w:bCs/>
              </w:rPr>
              <w:t>U</w:t>
            </w:r>
            <w:r w:rsidRPr="00B269F1">
              <w:rPr>
                <w:rFonts w:ascii="Arial" w:hAnsi="Arial" w:cs="Arial"/>
                <w:b/>
                <w:bCs/>
              </w:rPr>
              <w:t>tensils etc</w:t>
            </w:r>
            <w:r w:rsidR="005907C8">
              <w:rPr>
                <w:rFonts w:ascii="Arial" w:hAnsi="Arial" w:cs="Arial"/>
                <w:b/>
                <w:bCs/>
              </w:rPr>
              <w:t>.</w:t>
            </w:r>
            <w:r w:rsidRPr="00B269F1">
              <w:rPr>
                <w:rFonts w:ascii="Arial" w:hAnsi="Arial" w:cs="Arial"/>
                <w:b/>
                <w:bCs/>
              </w:rPr>
              <w:t>)</w:t>
            </w:r>
          </w:p>
        </w:tc>
      </w:tr>
      <w:bookmarkEnd w:id="0"/>
      <w:tr w:rsidR="003A38E4" w:rsidRPr="00D87C73" w14:paraId="36BCC92F" w14:textId="77777777" w:rsidTr="00F20034">
        <w:trPr>
          <w:trHeight w:val="256"/>
        </w:trPr>
        <w:tc>
          <w:tcPr>
            <w:tcW w:w="1170" w:type="dxa"/>
            <w:tcBorders>
              <w:top w:val="nil"/>
              <w:left w:val="nil"/>
              <w:bottom w:val="nil"/>
              <w:right w:val="nil"/>
            </w:tcBorders>
            <w:shd w:val="clear" w:color="auto" w:fill="auto"/>
            <w:noWrap/>
            <w:vAlign w:val="bottom"/>
            <w:hideMark/>
          </w:tcPr>
          <w:p w14:paraId="4F32D610" w14:textId="77777777" w:rsidR="003A38E4" w:rsidRPr="004E3062" w:rsidRDefault="003A38E4" w:rsidP="002C71F1">
            <w:pPr>
              <w:jc w:val="left"/>
              <w:rPr>
                <w:rFonts w:ascii="Arial" w:hAnsi="Arial" w:cs="Arial"/>
                <w:b/>
                <w:bCs/>
                <w:sz w:val="36"/>
                <w:szCs w:val="36"/>
              </w:rPr>
            </w:pPr>
          </w:p>
        </w:tc>
        <w:tc>
          <w:tcPr>
            <w:tcW w:w="3503" w:type="dxa"/>
            <w:tcBorders>
              <w:top w:val="nil"/>
              <w:left w:val="nil"/>
              <w:bottom w:val="nil"/>
              <w:right w:val="nil"/>
            </w:tcBorders>
            <w:shd w:val="clear" w:color="auto" w:fill="auto"/>
            <w:noWrap/>
            <w:vAlign w:val="bottom"/>
            <w:hideMark/>
          </w:tcPr>
          <w:p w14:paraId="6C4B04FE" w14:textId="77777777" w:rsidR="003A38E4" w:rsidRDefault="003A38E4" w:rsidP="002C71F1">
            <w:pPr>
              <w:jc w:val="left"/>
              <w:rPr>
                <w:rFonts w:ascii="Arial" w:hAnsi="Arial" w:cs="Arial"/>
                <w:b/>
                <w:bCs/>
                <w:sz w:val="20"/>
                <w:szCs w:val="20"/>
              </w:rPr>
            </w:pPr>
          </w:p>
          <w:p w14:paraId="150B74AB" w14:textId="3FFD4113" w:rsidR="003A38E4" w:rsidRPr="002A329B" w:rsidRDefault="003A38E4" w:rsidP="002C71F1">
            <w:pPr>
              <w:jc w:val="left"/>
              <w:rPr>
                <w:rFonts w:ascii="Arial" w:hAnsi="Arial" w:cs="Arial"/>
                <w:b/>
                <w:bCs/>
                <w:sz w:val="20"/>
                <w:szCs w:val="20"/>
              </w:rPr>
            </w:pPr>
            <w:r w:rsidRPr="002A329B">
              <w:rPr>
                <w:rFonts w:ascii="Arial" w:hAnsi="Arial" w:cs="Arial"/>
                <w:b/>
                <w:bCs/>
                <w:sz w:val="20"/>
                <w:szCs w:val="20"/>
              </w:rPr>
              <w:t xml:space="preserve">LOCATION: </w:t>
            </w:r>
            <w:r w:rsidR="0000192C">
              <w:rPr>
                <w:rFonts w:ascii="Arial" w:hAnsi="Arial" w:cs="Arial"/>
                <w:b/>
                <w:bCs/>
                <w:sz w:val="20"/>
                <w:szCs w:val="20"/>
              </w:rPr>
              <w:t>Kyaka II, Kyegegwa</w:t>
            </w:r>
          </w:p>
        </w:tc>
        <w:tc>
          <w:tcPr>
            <w:tcW w:w="236" w:type="dxa"/>
            <w:tcBorders>
              <w:top w:val="nil"/>
              <w:left w:val="nil"/>
              <w:bottom w:val="nil"/>
              <w:right w:val="nil"/>
            </w:tcBorders>
            <w:shd w:val="clear" w:color="auto" w:fill="auto"/>
            <w:noWrap/>
            <w:vAlign w:val="bottom"/>
            <w:hideMark/>
          </w:tcPr>
          <w:p w14:paraId="73878947" w14:textId="77777777" w:rsidR="003A38E4" w:rsidRPr="00D84F31" w:rsidRDefault="003A38E4" w:rsidP="002C71F1">
            <w:pPr>
              <w:jc w:val="left"/>
              <w:rPr>
                <w:rFonts w:ascii="Arial" w:hAnsi="Arial" w:cs="Arial"/>
                <w:b/>
                <w:bCs/>
                <w:sz w:val="28"/>
                <w:szCs w:val="28"/>
              </w:rPr>
            </w:pPr>
          </w:p>
        </w:tc>
        <w:tc>
          <w:tcPr>
            <w:tcW w:w="883" w:type="dxa"/>
            <w:tcBorders>
              <w:top w:val="nil"/>
              <w:left w:val="nil"/>
              <w:bottom w:val="nil"/>
              <w:right w:val="nil"/>
            </w:tcBorders>
            <w:shd w:val="clear" w:color="auto" w:fill="auto"/>
            <w:noWrap/>
            <w:vAlign w:val="bottom"/>
            <w:hideMark/>
          </w:tcPr>
          <w:p w14:paraId="31AA5BBC" w14:textId="77777777" w:rsidR="003A38E4" w:rsidRPr="00D84F31" w:rsidRDefault="003A38E4" w:rsidP="002C71F1">
            <w:pPr>
              <w:jc w:val="left"/>
              <w:rPr>
                <w:sz w:val="28"/>
                <w:szCs w:val="28"/>
              </w:rPr>
            </w:pPr>
          </w:p>
        </w:tc>
        <w:tc>
          <w:tcPr>
            <w:tcW w:w="3960" w:type="dxa"/>
            <w:gridSpan w:val="2"/>
            <w:tcBorders>
              <w:top w:val="nil"/>
              <w:left w:val="nil"/>
              <w:bottom w:val="nil"/>
              <w:right w:val="nil"/>
            </w:tcBorders>
            <w:shd w:val="clear" w:color="auto" w:fill="auto"/>
            <w:noWrap/>
            <w:vAlign w:val="bottom"/>
            <w:hideMark/>
          </w:tcPr>
          <w:p w14:paraId="6F8E0759" w14:textId="77777777" w:rsidR="003A38E4" w:rsidRPr="00D84F31" w:rsidRDefault="003A38E4" w:rsidP="002C71F1">
            <w:pPr>
              <w:jc w:val="left"/>
              <w:rPr>
                <w:sz w:val="28"/>
                <w:szCs w:val="28"/>
              </w:rPr>
            </w:pPr>
          </w:p>
        </w:tc>
      </w:tr>
      <w:tr w:rsidR="003A38E4" w:rsidRPr="00D87C73" w14:paraId="01CAED19" w14:textId="77777777" w:rsidTr="00F20034">
        <w:trPr>
          <w:trHeight w:val="256"/>
        </w:trPr>
        <w:tc>
          <w:tcPr>
            <w:tcW w:w="1170" w:type="dxa"/>
            <w:tcBorders>
              <w:top w:val="nil"/>
              <w:left w:val="nil"/>
              <w:bottom w:val="nil"/>
              <w:right w:val="nil"/>
            </w:tcBorders>
            <w:shd w:val="clear" w:color="auto" w:fill="auto"/>
            <w:noWrap/>
            <w:vAlign w:val="bottom"/>
            <w:hideMark/>
          </w:tcPr>
          <w:p w14:paraId="037EE0A0" w14:textId="77777777" w:rsidR="003A38E4" w:rsidRPr="004F70E6" w:rsidRDefault="003A38E4" w:rsidP="002C71F1">
            <w:pPr>
              <w:jc w:val="left"/>
              <w:rPr>
                <w:color w:val="FF0000"/>
                <w:sz w:val="20"/>
                <w:szCs w:val="20"/>
              </w:rPr>
            </w:pPr>
          </w:p>
        </w:tc>
        <w:tc>
          <w:tcPr>
            <w:tcW w:w="3503" w:type="dxa"/>
            <w:tcBorders>
              <w:top w:val="nil"/>
              <w:left w:val="nil"/>
              <w:bottom w:val="nil"/>
              <w:right w:val="nil"/>
            </w:tcBorders>
            <w:shd w:val="clear" w:color="auto" w:fill="auto"/>
            <w:noWrap/>
            <w:vAlign w:val="bottom"/>
            <w:hideMark/>
          </w:tcPr>
          <w:p w14:paraId="357C17B8" w14:textId="77777777" w:rsidR="003A38E4" w:rsidRDefault="003A38E4" w:rsidP="002C71F1">
            <w:pPr>
              <w:jc w:val="left"/>
              <w:rPr>
                <w:rFonts w:ascii="Arial" w:hAnsi="Arial" w:cs="Arial"/>
                <w:b/>
                <w:bCs/>
                <w:color w:val="000000"/>
                <w:sz w:val="20"/>
                <w:szCs w:val="20"/>
              </w:rPr>
            </w:pPr>
          </w:p>
          <w:p w14:paraId="74A6AD28" w14:textId="69E1BF5F" w:rsidR="003A38E4" w:rsidRPr="00D84F31" w:rsidRDefault="003A38E4" w:rsidP="002C71F1">
            <w:pPr>
              <w:jc w:val="left"/>
              <w:rPr>
                <w:rFonts w:ascii="Arial" w:hAnsi="Arial" w:cs="Arial"/>
                <w:b/>
                <w:bCs/>
                <w:color w:val="FF0000"/>
                <w:sz w:val="28"/>
                <w:szCs w:val="28"/>
              </w:rPr>
            </w:pPr>
          </w:p>
        </w:tc>
        <w:tc>
          <w:tcPr>
            <w:tcW w:w="236" w:type="dxa"/>
            <w:tcBorders>
              <w:top w:val="nil"/>
              <w:left w:val="nil"/>
              <w:bottom w:val="nil"/>
              <w:right w:val="nil"/>
            </w:tcBorders>
            <w:shd w:val="clear" w:color="auto" w:fill="auto"/>
            <w:noWrap/>
            <w:vAlign w:val="bottom"/>
            <w:hideMark/>
          </w:tcPr>
          <w:p w14:paraId="394DC407" w14:textId="77777777" w:rsidR="003A38E4" w:rsidRPr="00D84F31" w:rsidRDefault="003A38E4" w:rsidP="002C71F1">
            <w:pPr>
              <w:jc w:val="left"/>
              <w:rPr>
                <w:rFonts w:ascii="Arial" w:hAnsi="Arial" w:cs="Arial"/>
                <w:b/>
                <w:bCs/>
                <w:sz w:val="28"/>
                <w:szCs w:val="28"/>
              </w:rPr>
            </w:pPr>
          </w:p>
        </w:tc>
        <w:tc>
          <w:tcPr>
            <w:tcW w:w="883" w:type="dxa"/>
            <w:tcBorders>
              <w:top w:val="nil"/>
              <w:left w:val="nil"/>
              <w:bottom w:val="nil"/>
              <w:right w:val="nil"/>
            </w:tcBorders>
            <w:shd w:val="clear" w:color="auto" w:fill="auto"/>
            <w:noWrap/>
            <w:vAlign w:val="bottom"/>
            <w:hideMark/>
          </w:tcPr>
          <w:p w14:paraId="77661AFA" w14:textId="77777777" w:rsidR="003A38E4" w:rsidRPr="00D84F31" w:rsidRDefault="003A38E4" w:rsidP="002C71F1">
            <w:pPr>
              <w:jc w:val="left"/>
              <w:rPr>
                <w:sz w:val="28"/>
                <w:szCs w:val="28"/>
              </w:rPr>
            </w:pPr>
          </w:p>
        </w:tc>
        <w:tc>
          <w:tcPr>
            <w:tcW w:w="3960" w:type="dxa"/>
            <w:gridSpan w:val="2"/>
            <w:tcBorders>
              <w:top w:val="nil"/>
              <w:left w:val="nil"/>
              <w:bottom w:val="nil"/>
              <w:right w:val="nil"/>
            </w:tcBorders>
            <w:shd w:val="clear" w:color="auto" w:fill="auto"/>
            <w:noWrap/>
            <w:vAlign w:val="bottom"/>
            <w:hideMark/>
          </w:tcPr>
          <w:p w14:paraId="2325F23E" w14:textId="77777777" w:rsidR="003A38E4" w:rsidRPr="00D84F31" w:rsidRDefault="003A38E4" w:rsidP="002C71F1">
            <w:pPr>
              <w:jc w:val="left"/>
              <w:rPr>
                <w:sz w:val="28"/>
                <w:szCs w:val="28"/>
              </w:rPr>
            </w:pPr>
          </w:p>
        </w:tc>
      </w:tr>
      <w:tr w:rsidR="003A38E4" w:rsidRPr="00D87C73" w14:paraId="517432C2" w14:textId="77777777" w:rsidTr="00F20034">
        <w:trPr>
          <w:trHeight w:val="256"/>
        </w:trPr>
        <w:tc>
          <w:tcPr>
            <w:tcW w:w="1170" w:type="dxa"/>
            <w:tcBorders>
              <w:top w:val="nil"/>
              <w:left w:val="nil"/>
              <w:bottom w:val="nil"/>
              <w:right w:val="nil"/>
            </w:tcBorders>
            <w:shd w:val="clear" w:color="auto" w:fill="auto"/>
            <w:noWrap/>
            <w:vAlign w:val="bottom"/>
          </w:tcPr>
          <w:p w14:paraId="60F690E0" w14:textId="77777777" w:rsidR="003A38E4" w:rsidRPr="004F70E6" w:rsidRDefault="003A38E4" w:rsidP="002C71F1">
            <w:pPr>
              <w:jc w:val="left"/>
              <w:rPr>
                <w:color w:val="FF0000"/>
                <w:sz w:val="20"/>
                <w:szCs w:val="20"/>
              </w:rPr>
            </w:pPr>
          </w:p>
        </w:tc>
        <w:tc>
          <w:tcPr>
            <w:tcW w:w="3503" w:type="dxa"/>
            <w:tcBorders>
              <w:top w:val="nil"/>
              <w:left w:val="nil"/>
              <w:bottom w:val="nil"/>
              <w:right w:val="nil"/>
            </w:tcBorders>
            <w:shd w:val="clear" w:color="auto" w:fill="auto"/>
            <w:noWrap/>
            <w:vAlign w:val="bottom"/>
          </w:tcPr>
          <w:p w14:paraId="6E20D570" w14:textId="77777777" w:rsidR="003A38E4" w:rsidRPr="002A329B" w:rsidRDefault="003A38E4" w:rsidP="002C71F1">
            <w:pPr>
              <w:jc w:val="left"/>
              <w:rPr>
                <w:rFonts w:ascii="Arial" w:hAnsi="Arial" w:cs="Arial"/>
                <w:b/>
                <w:bCs/>
                <w:color w:val="FF0000"/>
                <w:sz w:val="20"/>
                <w:szCs w:val="20"/>
              </w:rPr>
            </w:pPr>
          </w:p>
        </w:tc>
        <w:tc>
          <w:tcPr>
            <w:tcW w:w="236" w:type="dxa"/>
            <w:tcBorders>
              <w:top w:val="nil"/>
              <w:left w:val="nil"/>
              <w:bottom w:val="nil"/>
              <w:right w:val="nil"/>
            </w:tcBorders>
            <w:shd w:val="clear" w:color="auto" w:fill="auto"/>
            <w:noWrap/>
            <w:vAlign w:val="bottom"/>
          </w:tcPr>
          <w:p w14:paraId="7CA92863" w14:textId="77777777" w:rsidR="003A38E4" w:rsidRPr="00D84F31" w:rsidRDefault="003A38E4" w:rsidP="002C71F1">
            <w:pPr>
              <w:jc w:val="left"/>
              <w:rPr>
                <w:rFonts w:ascii="Arial" w:hAnsi="Arial" w:cs="Arial"/>
                <w:b/>
                <w:bCs/>
                <w:sz w:val="28"/>
                <w:szCs w:val="28"/>
              </w:rPr>
            </w:pPr>
          </w:p>
        </w:tc>
        <w:tc>
          <w:tcPr>
            <w:tcW w:w="883" w:type="dxa"/>
            <w:tcBorders>
              <w:top w:val="nil"/>
              <w:left w:val="nil"/>
              <w:bottom w:val="nil"/>
              <w:right w:val="nil"/>
            </w:tcBorders>
            <w:shd w:val="clear" w:color="auto" w:fill="auto"/>
            <w:noWrap/>
            <w:vAlign w:val="bottom"/>
          </w:tcPr>
          <w:p w14:paraId="007F642A" w14:textId="77777777" w:rsidR="003A38E4" w:rsidRPr="00D84F31" w:rsidRDefault="003A38E4" w:rsidP="002C71F1">
            <w:pPr>
              <w:jc w:val="left"/>
              <w:rPr>
                <w:sz w:val="28"/>
                <w:szCs w:val="28"/>
              </w:rPr>
            </w:pPr>
          </w:p>
        </w:tc>
        <w:tc>
          <w:tcPr>
            <w:tcW w:w="3960" w:type="dxa"/>
            <w:gridSpan w:val="2"/>
            <w:tcBorders>
              <w:top w:val="nil"/>
              <w:left w:val="nil"/>
              <w:bottom w:val="nil"/>
              <w:right w:val="nil"/>
            </w:tcBorders>
            <w:shd w:val="clear" w:color="auto" w:fill="auto"/>
            <w:noWrap/>
            <w:vAlign w:val="bottom"/>
          </w:tcPr>
          <w:p w14:paraId="32325F06" w14:textId="77777777" w:rsidR="003A38E4" w:rsidRPr="00D84F31" w:rsidRDefault="003A38E4" w:rsidP="002C71F1">
            <w:pPr>
              <w:jc w:val="left"/>
              <w:rPr>
                <w:sz w:val="28"/>
                <w:szCs w:val="28"/>
              </w:rPr>
            </w:pPr>
          </w:p>
        </w:tc>
      </w:tr>
      <w:tr w:rsidR="003A38E4" w:rsidRPr="00D87C73" w14:paraId="7C454C09" w14:textId="77777777" w:rsidTr="00F20034">
        <w:trPr>
          <w:trHeight w:val="487"/>
        </w:trPr>
        <w:tc>
          <w:tcPr>
            <w:tcW w:w="1170" w:type="dxa"/>
            <w:tcBorders>
              <w:top w:val="single" w:sz="8" w:space="0" w:color="auto"/>
              <w:left w:val="single" w:sz="8" w:space="0" w:color="auto"/>
              <w:bottom w:val="nil"/>
              <w:right w:val="single" w:sz="4" w:space="0" w:color="auto"/>
            </w:tcBorders>
            <w:shd w:val="clear" w:color="000000" w:fill="FFC000"/>
            <w:vAlign w:val="bottom"/>
            <w:hideMark/>
          </w:tcPr>
          <w:p w14:paraId="71CC300D" w14:textId="77777777" w:rsidR="003A38E4" w:rsidRPr="004E3062" w:rsidRDefault="003A38E4" w:rsidP="002C71F1">
            <w:pPr>
              <w:jc w:val="left"/>
              <w:rPr>
                <w:rFonts w:ascii="Arial" w:hAnsi="Arial" w:cs="Arial"/>
                <w:b/>
                <w:bCs/>
                <w:sz w:val="22"/>
                <w:szCs w:val="22"/>
              </w:rPr>
            </w:pPr>
            <w:bookmarkStart w:id="3" w:name="_Hlk65737275"/>
            <w:bookmarkEnd w:id="1"/>
            <w:r w:rsidRPr="004E3062">
              <w:rPr>
                <w:rFonts w:ascii="Arial" w:hAnsi="Arial" w:cs="Arial"/>
                <w:b/>
                <w:bCs/>
                <w:sz w:val="22"/>
                <w:szCs w:val="22"/>
              </w:rPr>
              <w:t>ITEM NUMBER</w:t>
            </w:r>
          </w:p>
        </w:tc>
        <w:tc>
          <w:tcPr>
            <w:tcW w:w="3503" w:type="dxa"/>
            <w:tcBorders>
              <w:top w:val="single" w:sz="8" w:space="0" w:color="auto"/>
              <w:left w:val="nil"/>
              <w:bottom w:val="nil"/>
              <w:right w:val="single" w:sz="8" w:space="0" w:color="auto"/>
            </w:tcBorders>
            <w:shd w:val="clear" w:color="000000" w:fill="FFC000"/>
            <w:vAlign w:val="bottom"/>
            <w:hideMark/>
          </w:tcPr>
          <w:p w14:paraId="415C56B6" w14:textId="77777777" w:rsidR="003A38E4" w:rsidRPr="004E3062" w:rsidRDefault="003A38E4" w:rsidP="002C71F1">
            <w:pPr>
              <w:jc w:val="center"/>
              <w:rPr>
                <w:rFonts w:ascii="Arial" w:hAnsi="Arial" w:cs="Arial"/>
                <w:b/>
                <w:bCs/>
              </w:rPr>
            </w:pPr>
            <w:r w:rsidRPr="004E3062">
              <w:rPr>
                <w:rFonts w:ascii="Arial" w:hAnsi="Arial" w:cs="Arial"/>
                <w:b/>
                <w:bCs/>
              </w:rPr>
              <w:t>DESCRIPTION</w:t>
            </w:r>
          </w:p>
        </w:tc>
        <w:tc>
          <w:tcPr>
            <w:tcW w:w="1119" w:type="dxa"/>
            <w:gridSpan w:val="2"/>
            <w:tcBorders>
              <w:top w:val="single" w:sz="8" w:space="0" w:color="auto"/>
              <w:left w:val="nil"/>
              <w:bottom w:val="nil"/>
              <w:right w:val="single" w:sz="8" w:space="0" w:color="auto"/>
            </w:tcBorders>
            <w:shd w:val="clear" w:color="000000" w:fill="FFC000"/>
            <w:noWrap/>
            <w:vAlign w:val="bottom"/>
            <w:hideMark/>
          </w:tcPr>
          <w:p w14:paraId="0E7764DA" w14:textId="77777777" w:rsidR="003A38E4" w:rsidRPr="004E3062" w:rsidRDefault="003A38E4" w:rsidP="002C71F1">
            <w:pPr>
              <w:jc w:val="left"/>
              <w:rPr>
                <w:rFonts w:ascii="Arial" w:hAnsi="Arial" w:cs="Arial"/>
                <w:b/>
                <w:bCs/>
              </w:rPr>
            </w:pPr>
            <w:r w:rsidRPr="004E3062">
              <w:rPr>
                <w:rFonts w:ascii="Arial" w:hAnsi="Arial" w:cs="Arial"/>
                <w:b/>
                <w:bCs/>
              </w:rPr>
              <w:t>UNIT</w:t>
            </w:r>
          </w:p>
        </w:tc>
        <w:tc>
          <w:tcPr>
            <w:tcW w:w="854" w:type="dxa"/>
            <w:tcBorders>
              <w:top w:val="single" w:sz="8" w:space="0" w:color="auto"/>
              <w:left w:val="nil"/>
              <w:bottom w:val="nil"/>
              <w:right w:val="single" w:sz="4" w:space="0" w:color="auto"/>
            </w:tcBorders>
            <w:shd w:val="clear" w:color="000000" w:fill="FFC000"/>
            <w:vAlign w:val="bottom"/>
          </w:tcPr>
          <w:p w14:paraId="1564C5C8" w14:textId="77777777" w:rsidR="003A38E4" w:rsidRPr="004E3062" w:rsidRDefault="003A38E4" w:rsidP="002C71F1">
            <w:pPr>
              <w:jc w:val="center"/>
              <w:rPr>
                <w:rFonts w:ascii="Arial" w:hAnsi="Arial" w:cs="Arial"/>
                <w:b/>
                <w:bCs/>
              </w:rPr>
            </w:pPr>
            <w:r>
              <w:rPr>
                <w:rFonts w:ascii="Arial" w:hAnsi="Arial" w:cs="Arial"/>
                <w:b/>
                <w:bCs/>
              </w:rPr>
              <w:t>QTY</w:t>
            </w:r>
          </w:p>
        </w:tc>
        <w:tc>
          <w:tcPr>
            <w:tcW w:w="3106" w:type="dxa"/>
            <w:tcBorders>
              <w:top w:val="single" w:sz="8" w:space="0" w:color="auto"/>
              <w:left w:val="single" w:sz="4" w:space="0" w:color="auto"/>
              <w:bottom w:val="nil"/>
              <w:right w:val="single" w:sz="8" w:space="0" w:color="auto"/>
            </w:tcBorders>
            <w:shd w:val="clear" w:color="000000" w:fill="FFC000"/>
            <w:vAlign w:val="bottom"/>
          </w:tcPr>
          <w:p w14:paraId="5604412D" w14:textId="44134E92" w:rsidR="003A38E4" w:rsidRPr="00B269F1" w:rsidRDefault="005907C8" w:rsidP="002C71F1">
            <w:pPr>
              <w:rPr>
                <w:rFonts w:ascii="Arial" w:hAnsi="Arial" w:cs="Arial"/>
                <w:b/>
                <w:bCs/>
              </w:rPr>
            </w:pPr>
            <w:r>
              <w:rPr>
                <w:rFonts w:ascii="Arial" w:hAnsi="Arial" w:cs="Arial"/>
                <w:b/>
                <w:bCs/>
              </w:rPr>
              <w:t xml:space="preserve">UNIT </w:t>
            </w:r>
            <w:r w:rsidR="003A38E4" w:rsidRPr="00B269F1">
              <w:rPr>
                <w:rFonts w:ascii="Arial" w:hAnsi="Arial" w:cs="Arial"/>
                <w:b/>
                <w:bCs/>
              </w:rPr>
              <w:t>PRICE  (USH)</w:t>
            </w:r>
          </w:p>
        </w:tc>
      </w:tr>
      <w:tr w:rsidR="00CB1D53" w:rsidRPr="00D87C73" w14:paraId="17CDCCB4" w14:textId="77777777" w:rsidTr="00B11E60">
        <w:trPr>
          <w:trHeight w:val="128"/>
        </w:trPr>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82FCAB" w14:textId="6EE4035D" w:rsidR="00CB1D53" w:rsidRPr="004E3062" w:rsidRDefault="00B11E60" w:rsidP="00CB1D53">
            <w:pPr>
              <w:jc w:val="center"/>
              <w:rPr>
                <w:rFonts w:ascii="Arial" w:hAnsi="Arial" w:cs="Arial"/>
                <w:sz w:val="20"/>
                <w:szCs w:val="20"/>
              </w:rPr>
            </w:pPr>
            <w:r>
              <w:rPr>
                <w:rFonts w:ascii="Arial" w:hAnsi="Arial" w:cs="Arial"/>
                <w:sz w:val="20"/>
                <w:szCs w:val="20"/>
              </w:rPr>
              <w:t>1</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0123E84B" w14:textId="73DEBDB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Assorted Baking Trays (Cup Cake muffins for 12 cups)</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59933340" w14:textId="30DE785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single" w:sz="4" w:space="0" w:color="auto"/>
              <w:left w:val="nil"/>
              <w:bottom w:val="single" w:sz="4" w:space="0" w:color="auto"/>
              <w:right w:val="single" w:sz="4" w:space="0" w:color="auto"/>
            </w:tcBorders>
            <w:shd w:val="clear" w:color="auto" w:fill="auto"/>
            <w:noWrap/>
            <w:vAlign w:val="bottom"/>
            <w:hideMark/>
          </w:tcPr>
          <w:p w14:paraId="7F220C5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single" w:sz="4" w:space="0" w:color="auto"/>
              <w:left w:val="nil"/>
              <w:bottom w:val="single" w:sz="4" w:space="0" w:color="auto"/>
              <w:right w:val="single" w:sz="4" w:space="0" w:color="auto"/>
            </w:tcBorders>
            <w:shd w:val="clear" w:color="auto" w:fill="auto"/>
            <w:vAlign w:val="bottom"/>
          </w:tcPr>
          <w:p w14:paraId="583F8492" w14:textId="77777777" w:rsidR="00CB1D53" w:rsidRPr="004E3062" w:rsidRDefault="00CB1D53" w:rsidP="00CB1D53">
            <w:pPr>
              <w:jc w:val="left"/>
              <w:rPr>
                <w:rFonts w:ascii="Arial" w:hAnsi="Arial" w:cs="Arial"/>
              </w:rPr>
            </w:pPr>
          </w:p>
        </w:tc>
      </w:tr>
      <w:tr w:rsidR="00CB1D53" w:rsidRPr="00D87C73" w14:paraId="1E27A9B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D32CBF0" w14:textId="3C61F934" w:rsidR="00CB1D53" w:rsidRPr="004E3062" w:rsidRDefault="00B11E60" w:rsidP="00CB1D53">
            <w:pPr>
              <w:jc w:val="center"/>
              <w:rPr>
                <w:rFonts w:ascii="Arial" w:hAnsi="Arial" w:cs="Arial"/>
                <w:sz w:val="20"/>
                <w:szCs w:val="20"/>
              </w:rPr>
            </w:pPr>
            <w:r>
              <w:rPr>
                <w:rFonts w:ascii="Arial" w:hAnsi="Arial" w:cs="Arial"/>
                <w:sz w:val="20"/>
                <w:szCs w:val="20"/>
              </w:rPr>
              <w:t>2</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30C69905" w14:textId="6DDE208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Axion the grease stripper 400g</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4DE91EB2" w14:textId="6AB058D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034B704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01E1C13" w14:textId="77777777" w:rsidR="00CB1D53" w:rsidRPr="004E3062" w:rsidRDefault="00CB1D53" w:rsidP="00CB1D53">
            <w:pPr>
              <w:jc w:val="left"/>
              <w:rPr>
                <w:rFonts w:ascii="Arial" w:hAnsi="Arial" w:cs="Arial"/>
              </w:rPr>
            </w:pPr>
          </w:p>
        </w:tc>
      </w:tr>
      <w:tr w:rsidR="00CB1D53" w:rsidRPr="00D87C73" w14:paraId="33EDFBEE"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2A5E341" w14:textId="15A20175" w:rsidR="00CB1D53" w:rsidRPr="004E3062" w:rsidRDefault="00B11E60" w:rsidP="00CB1D53">
            <w:pPr>
              <w:jc w:val="center"/>
              <w:rPr>
                <w:rFonts w:ascii="Arial" w:hAnsi="Arial" w:cs="Arial"/>
                <w:sz w:val="20"/>
                <w:szCs w:val="20"/>
              </w:rPr>
            </w:pPr>
            <w:r>
              <w:rPr>
                <w:rFonts w:ascii="Arial" w:hAnsi="Arial" w:cs="Arial"/>
                <w:sz w:val="20"/>
                <w:szCs w:val="20"/>
              </w:rPr>
              <w:t>3</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610C1D23" w14:textId="0CF660B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Baking Flour -2kg</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28C6B08B" w14:textId="286C0C3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Packet</w:t>
            </w:r>
          </w:p>
        </w:tc>
        <w:tc>
          <w:tcPr>
            <w:tcW w:w="854" w:type="dxa"/>
            <w:tcBorders>
              <w:top w:val="nil"/>
              <w:left w:val="nil"/>
              <w:bottom w:val="single" w:sz="4" w:space="0" w:color="auto"/>
              <w:right w:val="single" w:sz="4" w:space="0" w:color="auto"/>
            </w:tcBorders>
            <w:shd w:val="clear" w:color="auto" w:fill="auto"/>
            <w:noWrap/>
            <w:vAlign w:val="bottom"/>
            <w:hideMark/>
          </w:tcPr>
          <w:p w14:paraId="696F7C64"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503F57F" w14:textId="77777777" w:rsidR="00CB1D53" w:rsidRPr="004E3062" w:rsidRDefault="00CB1D53" w:rsidP="00CB1D53">
            <w:pPr>
              <w:jc w:val="left"/>
              <w:rPr>
                <w:rFonts w:ascii="Arial" w:hAnsi="Arial" w:cs="Arial"/>
              </w:rPr>
            </w:pPr>
          </w:p>
        </w:tc>
      </w:tr>
      <w:tr w:rsidR="00CB1D53" w:rsidRPr="00D87C73" w14:paraId="44594618"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BE6976D" w14:textId="031E9683" w:rsidR="00CB1D53" w:rsidRPr="004E3062" w:rsidRDefault="00B11E60" w:rsidP="00CB1D53">
            <w:pPr>
              <w:jc w:val="center"/>
              <w:rPr>
                <w:rFonts w:ascii="Arial" w:hAnsi="Arial" w:cs="Arial"/>
                <w:sz w:val="20"/>
                <w:szCs w:val="20"/>
              </w:rPr>
            </w:pPr>
            <w:r>
              <w:rPr>
                <w:rFonts w:ascii="Arial" w:hAnsi="Arial" w:cs="Arial"/>
                <w:sz w:val="20"/>
                <w:szCs w:val="20"/>
              </w:rPr>
              <w:t>4</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684C12C0" w14:textId="3B946A6E"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Baking Margarine</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49784E01" w14:textId="71F219D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Kilogram</w:t>
            </w:r>
          </w:p>
        </w:tc>
        <w:tc>
          <w:tcPr>
            <w:tcW w:w="854" w:type="dxa"/>
            <w:tcBorders>
              <w:top w:val="nil"/>
              <w:left w:val="nil"/>
              <w:bottom w:val="single" w:sz="4" w:space="0" w:color="auto"/>
              <w:right w:val="single" w:sz="4" w:space="0" w:color="auto"/>
            </w:tcBorders>
            <w:shd w:val="clear" w:color="auto" w:fill="auto"/>
            <w:noWrap/>
            <w:vAlign w:val="bottom"/>
            <w:hideMark/>
          </w:tcPr>
          <w:p w14:paraId="275558A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037B64C" w14:textId="77777777" w:rsidR="00CB1D53" w:rsidRPr="004E3062" w:rsidRDefault="00CB1D53" w:rsidP="00CB1D53">
            <w:pPr>
              <w:jc w:val="left"/>
              <w:rPr>
                <w:rFonts w:ascii="Arial" w:hAnsi="Arial" w:cs="Arial"/>
              </w:rPr>
            </w:pPr>
          </w:p>
        </w:tc>
      </w:tr>
      <w:tr w:rsidR="00CB1D53" w:rsidRPr="00D87C73" w14:paraId="137F7A89"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FE2E14F" w14:textId="4780CB20" w:rsidR="00CB1D53" w:rsidRPr="004E3062" w:rsidRDefault="00B11E60" w:rsidP="00CB1D53">
            <w:pPr>
              <w:jc w:val="center"/>
              <w:rPr>
                <w:rFonts w:ascii="Arial" w:hAnsi="Arial" w:cs="Arial"/>
                <w:sz w:val="20"/>
                <w:szCs w:val="20"/>
              </w:rPr>
            </w:pPr>
            <w:r>
              <w:rPr>
                <w:rFonts w:ascii="Arial" w:hAnsi="Arial" w:cs="Arial"/>
                <w:sz w:val="20"/>
                <w:szCs w:val="20"/>
              </w:rPr>
              <w:t>5</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2DEA5E54" w14:textId="401ADB0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Baking Powder-100gm per piece, 72 pieces per carton</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3319310" w14:textId="68D0EF8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Carton</w:t>
            </w:r>
          </w:p>
        </w:tc>
        <w:tc>
          <w:tcPr>
            <w:tcW w:w="854" w:type="dxa"/>
            <w:tcBorders>
              <w:top w:val="nil"/>
              <w:left w:val="nil"/>
              <w:bottom w:val="single" w:sz="4" w:space="0" w:color="auto"/>
              <w:right w:val="single" w:sz="4" w:space="0" w:color="auto"/>
            </w:tcBorders>
            <w:shd w:val="clear" w:color="auto" w:fill="auto"/>
            <w:noWrap/>
            <w:vAlign w:val="bottom"/>
            <w:hideMark/>
          </w:tcPr>
          <w:p w14:paraId="6FE3786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48F9623" w14:textId="77777777" w:rsidR="00CB1D53" w:rsidRPr="004E3062" w:rsidRDefault="00CB1D53" w:rsidP="00CB1D53">
            <w:pPr>
              <w:jc w:val="left"/>
              <w:rPr>
                <w:rFonts w:ascii="Arial" w:hAnsi="Arial" w:cs="Arial"/>
              </w:rPr>
            </w:pPr>
          </w:p>
        </w:tc>
      </w:tr>
      <w:tr w:rsidR="00CB1D53" w:rsidRPr="00D87C73" w14:paraId="4D116258"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C8C87A1" w14:textId="32FD528F" w:rsidR="00CB1D53" w:rsidRPr="004E3062" w:rsidRDefault="00B11E60" w:rsidP="00CB1D53">
            <w:pPr>
              <w:jc w:val="center"/>
              <w:rPr>
                <w:rFonts w:ascii="Arial" w:hAnsi="Arial" w:cs="Arial"/>
                <w:sz w:val="20"/>
                <w:szCs w:val="20"/>
              </w:rPr>
            </w:pPr>
            <w:r>
              <w:rPr>
                <w:rFonts w:ascii="Arial" w:hAnsi="Arial" w:cs="Arial"/>
                <w:sz w:val="20"/>
                <w:szCs w:val="20"/>
              </w:rPr>
              <w:t>6</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563BE542" w14:textId="38D00A6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Bathroom bins - small size</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52D6F08A" w14:textId="249C6FC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AD6B6A0"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A28DF75" w14:textId="77777777" w:rsidR="00CB1D53" w:rsidRPr="004E3062" w:rsidRDefault="00CB1D53" w:rsidP="00CB1D53">
            <w:pPr>
              <w:jc w:val="left"/>
              <w:rPr>
                <w:rFonts w:ascii="Arial" w:hAnsi="Arial" w:cs="Arial"/>
              </w:rPr>
            </w:pPr>
          </w:p>
        </w:tc>
      </w:tr>
      <w:tr w:rsidR="00CB1D53" w:rsidRPr="00D87C73" w14:paraId="605767A9"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EF6B7D1" w14:textId="3B5510D1" w:rsidR="00CB1D53" w:rsidRPr="004E3062" w:rsidRDefault="00B11E60" w:rsidP="00CB1D53">
            <w:pPr>
              <w:jc w:val="center"/>
              <w:rPr>
                <w:rFonts w:ascii="Arial" w:hAnsi="Arial" w:cs="Arial"/>
                <w:sz w:val="20"/>
                <w:szCs w:val="20"/>
              </w:rPr>
            </w:pPr>
            <w:r>
              <w:rPr>
                <w:rFonts w:ascii="Arial" w:hAnsi="Arial" w:cs="Arial"/>
                <w:sz w:val="20"/>
                <w:szCs w:val="20"/>
              </w:rPr>
              <w:t>7</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9F68B57" w14:textId="69A3AC7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Batteries-AA 1.5V alkaline</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24C6E36" w14:textId="6E9E40B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Pair</w:t>
            </w:r>
          </w:p>
        </w:tc>
        <w:tc>
          <w:tcPr>
            <w:tcW w:w="854" w:type="dxa"/>
            <w:tcBorders>
              <w:top w:val="nil"/>
              <w:left w:val="nil"/>
              <w:bottom w:val="single" w:sz="4" w:space="0" w:color="auto"/>
              <w:right w:val="single" w:sz="4" w:space="0" w:color="auto"/>
            </w:tcBorders>
            <w:shd w:val="clear" w:color="auto" w:fill="auto"/>
            <w:noWrap/>
            <w:vAlign w:val="bottom"/>
            <w:hideMark/>
          </w:tcPr>
          <w:p w14:paraId="192CCCC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6B8F337" w14:textId="77777777" w:rsidR="00CB1D53" w:rsidRPr="004E3062" w:rsidRDefault="00CB1D53" w:rsidP="00CB1D53">
            <w:pPr>
              <w:jc w:val="left"/>
              <w:rPr>
                <w:rFonts w:ascii="Arial" w:hAnsi="Arial" w:cs="Arial"/>
              </w:rPr>
            </w:pPr>
          </w:p>
        </w:tc>
      </w:tr>
      <w:tr w:rsidR="00CB1D53" w:rsidRPr="00D87C73" w14:paraId="68135CE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430A0B4" w14:textId="4972E5BC" w:rsidR="00CB1D53" w:rsidRPr="004E3062" w:rsidRDefault="00B11E60" w:rsidP="00CB1D53">
            <w:pPr>
              <w:jc w:val="center"/>
              <w:rPr>
                <w:rFonts w:ascii="Arial" w:hAnsi="Arial" w:cs="Arial"/>
                <w:sz w:val="20"/>
                <w:szCs w:val="20"/>
              </w:rPr>
            </w:pPr>
            <w:r>
              <w:rPr>
                <w:rFonts w:ascii="Arial" w:hAnsi="Arial" w:cs="Arial"/>
                <w:sz w:val="20"/>
                <w:szCs w:val="20"/>
              </w:rPr>
              <w:t>8</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2891D8DB" w14:textId="46DFD43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Batteries-AAA 1.5V alkaline</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E391DA0" w14:textId="3BE1C7B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0327BA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BBFCC74" w14:textId="77777777" w:rsidR="00CB1D53" w:rsidRPr="004E3062" w:rsidRDefault="00CB1D53" w:rsidP="00CB1D53">
            <w:pPr>
              <w:jc w:val="left"/>
              <w:rPr>
                <w:rFonts w:ascii="Arial" w:hAnsi="Arial" w:cs="Arial"/>
              </w:rPr>
            </w:pPr>
          </w:p>
        </w:tc>
      </w:tr>
      <w:tr w:rsidR="0002479B" w:rsidRPr="00D87C73" w14:paraId="4BFC9CC7"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3FF6EF5" w14:textId="57E445E5" w:rsidR="0002479B" w:rsidRPr="004E3062" w:rsidRDefault="00B11E60" w:rsidP="00CB1D53">
            <w:pPr>
              <w:jc w:val="center"/>
              <w:rPr>
                <w:rFonts w:ascii="Arial" w:hAnsi="Arial" w:cs="Arial"/>
                <w:sz w:val="20"/>
                <w:szCs w:val="20"/>
              </w:rPr>
            </w:pPr>
            <w:r>
              <w:rPr>
                <w:rFonts w:ascii="Arial" w:hAnsi="Arial" w:cs="Arial"/>
                <w:sz w:val="20"/>
                <w:szCs w:val="20"/>
              </w:rPr>
              <w:t>9</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795064E6" w14:textId="5D40ABBE" w:rsidR="0002479B" w:rsidRPr="00041EED" w:rsidRDefault="0002479B" w:rsidP="00CB1D53">
            <w:pPr>
              <w:jc w:val="left"/>
              <w:rPr>
                <w:rFonts w:ascii="Arial" w:hAnsi="Arial" w:cs="Arial"/>
                <w:color w:val="000000"/>
                <w:sz w:val="20"/>
                <w:szCs w:val="20"/>
              </w:rPr>
            </w:pPr>
            <w:r>
              <w:rPr>
                <w:rFonts w:ascii="Arial" w:hAnsi="Arial" w:cs="Arial"/>
                <w:color w:val="000000"/>
                <w:sz w:val="20"/>
                <w:szCs w:val="20"/>
              </w:rPr>
              <w:t>Beef Masala 100g</w:t>
            </w:r>
            <w:del w:id="4" w:author="Timothy Ssebulime" w:date="2022-03-04T20:50:00Z">
              <w:r w:rsidDel="0002479B">
                <w:rPr>
                  <w:rFonts w:ascii="Arial" w:hAnsi="Arial" w:cs="Arial"/>
                  <w:color w:val="000000"/>
                  <w:sz w:val="20"/>
                  <w:szCs w:val="20"/>
                </w:rPr>
                <w:delText xml:space="preserve"> </w:delText>
              </w:r>
            </w:del>
          </w:p>
        </w:tc>
        <w:tc>
          <w:tcPr>
            <w:tcW w:w="1119" w:type="dxa"/>
            <w:gridSpan w:val="2"/>
            <w:tcBorders>
              <w:top w:val="nil"/>
              <w:left w:val="nil"/>
              <w:bottom w:val="single" w:sz="4" w:space="0" w:color="000000"/>
              <w:right w:val="single" w:sz="4" w:space="0" w:color="000000"/>
            </w:tcBorders>
            <w:shd w:val="clear" w:color="auto" w:fill="auto"/>
            <w:noWrap/>
            <w:vAlign w:val="bottom"/>
          </w:tcPr>
          <w:p w14:paraId="1C3BB8BA" w14:textId="3E4235E1" w:rsidR="0002479B" w:rsidRPr="00041EED" w:rsidRDefault="0002479B"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tcPr>
          <w:p w14:paraId="3A2A8413" w14:textId="0D19CBD7" w:rsidR="0002479B" w:rsidRPr="00233337" w:rsidRDefault="0002479B" w:rsidP="00CB1D53">
            <w:pPr>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C1991D7" w14:textId="77777777" w:rsidR="0002479B" w:rsidRPr="004E3062" w:rsidRDefault="0002479B" w:rsidP="00CB1D53">
            <w:pPr>
              <w:jc w:val="left"/>
              <w:rPr>
                <w:rFonts w:ascii="Arial" w:hAnsi="Arial" w:cs="Arial"/>
              </w:rPr>
            </w:pPr>
          </w:p>
        </w:tc>
      </w:tr>
      <w:tr w:rsidR="003A59F3" w:rsidRPr="00D87C73" w14:paraId="61D88092"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FEA0C10" w14:textId="03052AD2" w:rsidR="003A59F3" w:rsidRPr="004E3062" w:rsidRDefault="00B11E60" w:rsidP="00CB1D53">
            <w:pPr>
              <w:jc w:val="center"/>
              <w:rPr>
                <w:rFonts w:ascii="Arial" w:hAnsi="Arial" w:cs="Arial"/>
                <w:sz w:val="20"/>
                <w:szCs w:val="20"/>
              </w:rPr>
            </w:pPr>
            <w:r>
              <w:rPr>
                <w:rFonts w:ascii="Arial" w:hAnsi="Arial" w:cs="Arial"/>
                <w:sz w:val="20"/>
                <w:szCs w:val="20"/>
              </w:rPr>
              <w:t>10</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00DDBF9F" w14:textId="1E877DD0" w:rsidR="003A59F3" w:rsidRPr="00041EED" w:rsidRDefault="003A59F3" w:rsidP="00CB1D53">
            <w:pPr>
              <w:jc w:val="left"/>
              <w:rPr>
                <w:rFonts w:ascii="Arial" w:hAnsi="Arial" w:cs="Arial"/>
                <w:color w:val="000000"/>
                <w:sz w:val="20"/>
                <w:szCs w:val="20"/>
              </w:rPr>
            </w:pPr>
            <w:r>
              <w:rPr>
                <w:rFonts w:ascii="Arial" w:hAnsi="Arial" w:cs="Arial"/>
                <w:color w:val="000000"/>
                <w:sz w:val="20"/>
                <w:szCs w:val="20"/>
              </w:rPr>
              <w:t>Black Pepper 100gm</w:t>
            </w:r>
          </w:p>
        </w:tc>
        <w:tc>
          <w:tcPr>
            <w:tcW w:w="1119" w:type="dxa"/>
            <w:gridSpan w:val="2"/>
            <w:tcBorders>
              <w:top w:val="nil"/>
              <w:left w:val="nil"/>
              <w:bottom w:val="single" w:sz="4" w:space="0" w:color="000000"/>
              <w:right w:val="single" w:sz="4" w:space="0" w:color="000000"/>
            </w:tcBorders>
            <w:shd w:val="clear" w:color="auto" w:fill="auto"/>
            <w:noWrap/>
            <w:vAlign w:val="bottom"/>
          </w:tcPr>
          <w:p w14:paraId="560CE956" w14:textId="4A2AAA25" w:rsidR="003A59F3" w:rsidRPr="00041EED" w:rsidRDefault="003A59F3"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tcPr>
          <w:p w14:paraId="48607963" w14:textId="43DA9ED5" w:rsidR="003A59F3" w:rsidRPr="00233337" w:rsidRDefault="003A59F3" w:rsidP="00CB1D53">
            <w:pPr>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381D948C" w14:textId="77777777" w:rsidR="003A59F3" w:rsidRPr="004E3062" w:rsidRDefault="003A59F3" w:rsidP="00CB1D53">
            <w:pPr>
              <w:jc w:val="left"/>
              <w:rPr>
                <w:rFonts w:ascii="Arial" w:hAnsi="Arial" w:cs="Arial"/>
              </w:rPr>
            </w:pPr>
          </w:p>
        </w:tc>
      </w:tr>
      <w:tr w:rsidR="00CB1D53" w:rsidRPr="00D87C73" w14:paraId="037823B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6376EEB" w14:textId="0B7FE2B6" w:rsidR="00CB1D53" w:rsidRPr="004E3062" w:rsidRDefault="00B11E60" w:rsidP="00CB1D53">
            <w:pPr>
              <w:jc w:val="center"/>
              <w:rPr>
                <w:rFonts w:ascii="Arial" w:hAnsi="Arial" w:cs="Arial"/>
                <w:sz w:val="20"/>
                <w:szCs w:val="20"/>
              </w:rPr>
            </w:pPr>
            <w:r>
              <w:rPr>
                <w:rFonts w:ascii="Arial" w:hAnsi="Arial" w:cs="Arial"/>
                <w:sz w:val="20"/>
                <w:szCs w:val="20"/>
              </w:rPr>
              <w:t>11</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77A71FF0" w14:textId="305CB1B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Bulbs-Phillips (energy savers 18w, 220-240v, 50-60Hz)</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6181209D" w14:textId="28F8B31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hideMark/>
          </w:tcPr>
          <w:p w14:paraId="31CD0C90" w14:textId="77777777" w:rsidR="00CB1D53" w:rsidRDefault="00CB1D53" w:rsidP="00CB1D53">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267CEE0" w14:textId="77777777" w:rsidR="00CB1D53" w:rsidRPr="004E3062" w:rsidRDefault="00CB1D53" w:rsidP="00CB1D53">
            <w:pPr>
              <w:jc w:val="left"/>
              <w:rPr>
                <w:rFonts w:ascii="Arial" w:hAnsi="Arial" w:cs="Arial"/>
              </w:rPr>
            </w:pPr>
          </w:p>
        </w:tc>
      </w:tr>
      <w:tr w:rsidR="00315B50" w:rsidRPr="00D87C73" w14:paraId="1D1337DC"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4F49A17" w14:textId="781DB1A9" w:rsidR="00315B50" w:rsidRPr="004E3062" w:rsidRDefault="00B11E60" w:rsidP="00CB1D53">
            <w:pPr>
              <w:jc w:val="center"/>
              <w:rPr>
                <w:rFonts w:ascii="Arial" w:hAnsi="Arial" w:cs="Arial"/>
                <w:sz w:val="20"/>
                <w:szCs w:val="20"/>
              </w:rPr>
            </w:pPr>
            <w:r>
              <w:rPr>
                <w:rFonts w:ascii="Arial" w:hAnsi="Arial" w:cs="Arial"/>
                <w:sz w:val="20"/>
                <w:szCs w:val="20"/>
              </w:rPr>
              <w:t>12</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66C86C46" w14:textId="34529E5D" w:rsidR="00315B50" w:rsidRDefault="00315B50" w:rsidP="00CB1D53">
            <w:pPr>
              <w:jc w:val="left"/>
              <w:rPr>
                <w:rFonts w:ascii="Arial" w:hAnsi="Arial" w:cs="Arial"/>
                <w:color w:val="000000"/>
                <w:sz w:val="20"/>
                <w:szCs w:val="20"/>
              </w:rPr>
            </w:pPr>
            <w:r>
              <w:rPr>
                <w:rFonts w:ascii="Arial" w:hAnsi="Arial" w:cs="Arial"/>
                <w:color w:val="000000"/>
                <w:sz w:val="20"/>
                <w:szCs w:val="20"/>
              </w:rPr>
              <w:t xml:space="preserve">Cardamon 100g </w:t>
            </w:r>
          </w:p>
        </w:tc>
        <w:tc>
          <w:tcPr>
            <w:tcW w:w="1119" w:type="dxa"/>
            <w:gridSpan w:val="2"/>
            <w:tcBorders>
              <w:top w:val="nil"/>
              <w:left w:val="nil"/>
              <w:bottom w:val="single" w:sz="4" w:space="0" w:color="000000"/>
              <w:right w:val="single" w:sz="4" w:space="0" w:color="000000"/>
            </w:tcBorders>
            <w:shd w:val="clear" w:color="auto" w:fill="auto"/>
            <w:noWrap/>
            <w:vAlign w:val="bottom"/>
          </w:tcPr>
          <w:p w14:paraId="31EEA674" w14:textId="5F2F3EBA" w:rsidR="00315B50" w:rsidRPr="00041EED" w:rsidRDefault="00315B50"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tcPr>
          <w:p w14:paraId="2B746EA2" w14:textId="62D75DE0" w:rsidR="00315B50" w:rsidRPr="00233337" w:rsidRDefault="00315B50" w:rsidP="00CB1D53">
            <w:pPr>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2CC50310" w14:textId="77777777" w:rsidR="00315B50" w:rsidRPr="004E3062" w:rsidRDefault="00315B50" w:rsidP="00CB1D53">
            <w:pPr>
              <w:jc w:val="left"/>
              <w:rPr>
                <w:rFonts w:ascii="Arial" w:hAnsi="Arial" w:cs="Arial"/>
              </w:rPr>
            </w:pPr>
          </w:p>
        </w:tc>
      </w:tr>
      <w:tr w:rsidR="0002479B" w:rsidRPr="00D87C73" w14:paraId="2770C70D"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36DB160" w14:textId="735BD3F2" w:rsidR="0002479B" w:rsidRPr="004E3062" w:rsidRDefault="00B11E60" w:rsidP="00CB1D53">
            <w:pPr>
              <w:jc w:val="center"/>
              <w:rPr>
                <w:rFonts w:ascii="Arial" w:hAnsi="Arial" w:cs="Arial"/>
                <w:sz w:val="20"/>
                <w:szCs w:val="20"/>
              </w:rPr>
            </w:pPr>
            <w:r>
              <w:rPr>
                <w:rFonts w:ascii="Arial" w:hAnsi="Arial" w:cs="Arial"/>
                <w:sz w:val="20"/>
                <w:szCs w:val="20"/>
              </w:rPr>
              <w:t>13</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123A7C4E" w14:textId="70F0E263" w:rsidR="0002479B" w:rsidRPr="00041EED" w:rsidRDefault="0002479B" w:rsidP="00CB1D53">
            <w:pPr>
              <w:jc w:val="left"/>
              <w:rPr>
                <w:rFonts w:ascii="Arial" w:hAnsi="Arial" w:cs="Arial"/>
                <w:color w:val="000000"/>
                <w:sz w:val="20"/>
                <w:szCs w:val="20"/>
              </w:rPr>
            </w:pPr>
            <w:r>
              <w:rPr>
                <w:rFonts w:ascii="Arial" w:hAnsi="Arial" w:cs="Arial"/>
                <w:color w:val="000000"/>
                <w:sz w:val="20"/>
                <w:szCs w:val="20"/>
              </w:rPr>
              <w:t xml:space="preserve">Chicken Masala 100g </w:t>
            </w:r>
          </w:p>
        </w:tc>
        <w:tc>
          <w:tcPr>
            <w:tcW w:w="1119" w:type="dxa"/>
            <w:gridSpan w:val="2"/>
            <w:tcBorders>
              <w:top w:val="nil"/>
              <w:left w:val="nil"/>
              <w:bottom w:val="single" w:sz="4" w:space="0" w:color="000000"/>
              <w:right w:val="single" w:sz="4" w:space="0" w:color="000000"/>
            </w:tcBorders>
            <w:shd w:val="clear" w:color="auto" w:fill="auto"/>
            <w:noWrap/>
            <w:vAlign w:val="bottom"/>
          </w:tcPr>
          <w:p w14:paraId="68BF7A4D" w14:textId="292CB14F" w:rsidR="0002479B" w:rsidRPr="00041EED" w:rsidRDefault="00315B50"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tcPr>
          <w:p w14:paraId="14C3BE22" w14:textId="06AADF7C" w:rsidR="0002479B" w:rsidRPr="00233337" w:rsidRDefault="00315B50" w:rsidP="00CB1D53">
            <w:pPr>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3461CFE1" w14:textId="77777777" w:rsidR="0002479B" w:rsidRPr="004E3062" w:rsidRDefault="0002479B" w:rsidP="00CB1D53">
            <w:pPr>
              <w:jc w:val="left"/>
              <w:rPr>
                <w:rFonts w:ascii="Arial" w:hAnsi="Arial" w:cs="Arial"/>
              </w:rPr>
            </w:pPr>
          </w:p>
        </w:tc>
      </w:tr>
      <w:tr w:rsidR="00CB1D53" w:rsidRPr="00D87C73" w14:paraId="7F3159C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2FE1F9C" w14:textId="154DE27A" w:rsidR="00CB1D53" w:rsidRPr="004E3062" w:rsidRDefault="00B11E60" w:rsidP="00CB1D53">
            <w:pPr>
              <w:jc w:val="center"/>
              <w:rPr>
                <w:rFonts w:ascii="Arial" w:hAnsi="Arial" w:cs="Arial"/>
                <w:sz w:val="20"/>
                <w:szCs w:val="20"/>
              </w:rPr>
            </w:pPr>
            <w:r>
              <w:rPr>
                <w:rFonts w:ascii="Arial" w:hAnsi="Arial" w:cs="Arial"/>
                <w:sz w:val="20"/>
                <w:szCs w:val="20"/>
              </w:rPr>
              <w:t>14</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5A0F6323" w14:textId="7AC07C9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Citric Acid 1kg</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B5B09C9" w14:textId="0E4EB77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Kilogram</w:t>
            </w:r>
          </w:p>
        </w:tc>
        <w:tc>
          <w:tcPr>
            <w:tcW w:w="854" w:type="dxa"/>
            <w:tcBorders>
              <w:top w:val="nil"/>
              <w:left w:val="nil"/>
              <w:bottom w:val="single" w:sz="4" w:space="0" w:color="auto"/>
              <w:right w:val="single" w:sz="4" w:space="0" w:color="auto"/>
            </w:tcBorders>
            <w:shd w:val="clear" w:color="auto" w:fill="auto"/>
            <w:noWrap/>
            <w:hideMark/>
          </w:tcPr>
          <w:p w14:paraId="0E933638" w14:textId="77777777" w:rsidR="00CB1D53" w:rsidRDefault="00CB1D53" w:rsidP="00CB1D53">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093BFC9" w14:textId="77777777" w:rsidR="00CB1D53" w:rsidRPr="004E3062" w:rsidRDefault="00CB1D53" w:rsidP="00CB1D53">
            <w:pPr>
              <w:jc w:val="left"/>
              <w:rPr>
                <w:rFonts w:ascii="Arial" w:hAnsi="Arial" w:cs="Arial"/>
              </w:rPr>
            </w:pPr>
          </w:p>
        </w:tc>
      </w:tr>
      <w:tr w:rsidR="00CB1D53" w:rsidRPr="00D87C73" w14:paraId="52906B2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34D5C38" w14:textId="6644A990" w:rsidR="00CB1D53" w:rsidRPr="004E3062" w:rsidRDefault="00B11E60" w:rsidP="00CB1D53">
            <w:pPr>
              <w:jc w:val="center"/>
              <w:rPr>
                <w:rFonts w:ascii="Arial" w:hAnsi="Arial" w:cs="Arial"/>
                <w:sz w:val="20"/>
                <w:szCs w:val="20"/>
              </w:rPr>
            </w:pPr>
            <w:r>
              <w:rPr>
                <w:rFonts w:ascii="Arial" w:hAnsi="Arial" w:cs="Arial"/>
                <w:sz w:val="20"/>
                <w:szCs w:val="20"/>
              </w:rPr>
              <w:t>15</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69D783D1" w14:textId="4AD6B3F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Cleaning Powder- Ariel 1kg</w:t>
            </w:r>
            <w:r w:rsidR="00A50021">
              <w:rPr>
                <w:rFonts w:ascii="Arial" w:hAnsi="Arial" w:cs="Arial"/>
                <w:color w:val="000000"/>
                <w:sz w:val="20"/>
                <w:szCs w:val="20"/>
              </w:rPr>
              <w:t xml:space="preserve"> </w:t>
            </w:r>
            <w:r w:rsidR="00A50021" w:rsidRPr="00B11E60">
              <w:rPr>
                <w:rFonts w:ascii="Arial" w:hAnsi="Arial" w:cs="Arial"/>
                <w:b/>
                <w:bCs/>
                <w:color w:val="000000"/>
                <w:sz w:val="20"/>
                <w:szCs w:val="20"/>
                <w:u w:val="single"/>
              </w:rPr>
              <w:t>OR</w:t>
            </w:r>
            <w:r w:rsidR="00A50021">
              <w:rPr>
                <w:rFonts w:ascii="Arial" w:hAnsi="Arial" w:cs="Arial"/>
                <w:color w:val="000000"/>
                <w:sz w:val="20"/>
                <w:szCs w:val="20"/>
              </w:rPr>
              <w:t xml:space="preserve"> equivalent </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BE8E0F7" w14:textId="71AD9252" w:rsidR="00CB1D53" w:rsidRPr="004E3062" w:rsidRDefault="00B11E60" w:rsidP="00CB1D53">
            <w:pPr>
              <w:jc w:val="left"/>
              <w:rPr>
                <w:rFonts w:ascii="Arial" w:hAnsi="Arial" w:cs="Arial"/>
                <w:sz w:val="20"/>
                <w:szCs w:val="20"/>
              </w:rPr>
            </w:pPr>
            <w:r w:rsidRPr="00041EED">
              <w:rPr>
                <w:rFonts w:ascii="Arial" w:hAnsi="Arial" w:cs="Arial"/>
                <w:color w:val="000000"/>
                <w:sz w:val="20"/>
                <w:szCs w:val="20"/>
              </w:rPr>
              <w:t>P</w:t>
            </w:r>
            <w:r w:rsidR="00CB1D53" w:rsidRPr="00041EED">
              <w:rPr>
                <w:rFonts w:ascii="Arial" w:hAnsi="Arial" w:cs="Arial"/>
                <w:color w:val="000000"/>
                <w:sz w:val="20"/>
                <w:szCs w:val="20"/>
              </w:rPr>
              <w:t>kts</w:t>
            </w:r>
          </w:p>
        </w:tc>
        <w:tc>
          <w:tcPr>
            <w:tcW w:w="854" w:type="dxa"/>
            <w:tcBorders>
              <w:top w:val="nil"/>
              <w:left w:val="nil"/>
              <w:bottom w:val="single" w:sz="4" w:space="0" w:color="auto"/>
              <w:right w:val="single" w:sz="4" w:space="0" w:color="auto"/>
            </w:tcBorders>
            <w:shd w:val="clear" w:color="auto" w:fill="auto"/>
            <w:noWrap/>
            <w:hideMark/>
          </w:tcPr>
          <w:p w14:paraId="000B16C3" w14:textId="77777777" w:rsidR="00CB1D53" w:rsidRDefault="00CB1D53" w:rsidP="00CB1D53">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474DEB4" w14:textId="77777777" w:rsidR="00CB1D53" w:rsidRPr="004E3062" w:rsidRDefault="00CB1D53" w:rsidP="00CB1D53">
            <w:pPr>
              <w:jc w:val="left"/>
              <w:rPr>
                <w:rFonts w:ascii="Arial" w:hAnsi="Arial" w:cs="Arial"/>
              </w:rPr>
            </w:pPr>
          </w:p>
        </w:tc>
      </w:tr>
      <w:tr w:rsidR="00CB1D53" w:rsidRPr="00D87C73" w14:paraId="101BF6A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96B440F" w14:textId="2C1F7115" w:rsidR="00CB1D53" w:rsidRPr="004E3062" w:rsidRDefault="00B11E60" w:rsidP="00CB1D53">
            <w:pPr>
              <w:jc w:val="center"/>
              <w:rPr>
                <w:rFonts w:ascii="Arial" w:hAnsi="Arial" w:cs="Arial"/>
                <w:sz w:val="20"/>
                <w:szCs w:val="20"/>
              </w:rPr>
            </w:pPr>
            <w:r>
              <w:rPr>
                <w:rFonts w:ascii="Arial" w:hAnsi="Arial" w:cs="Arial"/>
                <w:sz w:val="20"/>
                <w:szCs w:val="20"/>
              </w:rPr>
              <w:t>16</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731EB037" w14:textId="79B3C95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Cleaning Powder- Ariel 500gms</w:t>
            </w:r>
            <w:r w:rsidR="00A50021">
              <w:rPr>
                <w:rFonts w:ascii="Arial" w:hAnsi="Arial" w:cs="Arial"/>
                <w:color w:val="000000"/>
                <w:sz w:val="20"/>
                <w:szCs w:val="20"/>
              </w:rPr>
              <w:t xml:space="preserve"> </w:t>
            </w:r>
            <w:r w:rsidR="00A50021" w:rsidRPr="006816E2">
              <w:rPr>
                <w:rFonts w:ascii="Arial" w:hAnsi="Arial" w:cs="Arial"/>
                <w:b/>
                <w:bCs/>
                <w:color w:val="000000"/>
                <w:sz w:val="20"/>
                <w:szCs w:val="20"/>
                <w:u w:val="single"/>
              </w:rPr>
              <w:t xml:space="preserve"> 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B5B13BB" w14:textId="0475D533" w:rsidR="00CB1D53" w:rsidRPr="004E3062" w:rsidRDefault="00B11E60" w:rsidP="00CB1D53">
            <w:pPr>
              <w:jc w:val="left"/>
              <w:rPr>
                <w:rFonts w:ascii="Arial" w:hAnsi="Arial" w:cs="Arial"/>
                <w:sz w:val="20"/>
                <w:szCs w:val="20"/>
              </w:rPr>
            </w:pPr>
            <w:r w:rsidRPr="00041EED">
              <w:rPr>
                <w:rFonts w:ascii="Arial" w:hAnsi="Arial" w:cs="Arial"/>
                <w:color w:val="000000"/>
                <w:sz w:val="20"/>
                <w:szCs w:val="20"/>
              </w:rPr>
              <w:t>P</w:t>
            </w:r>
            <w:r w:rsidR="00CB1D53" w:rsidRPr="00041EED">
              <w:rPr>
                <w:rFonts w:ascii="Arial" w:hAnsi="Arial" w:cs="Arial"/>
                <w:color w:val="000000"/>
                <w:sz w:val="20"/>
                <w:szCs w:val="20"/>
              </w:rPr>
              <w:t>kts</w:t>
            </w:r>
          </w:p>
        </w:tc>
        <w:tc>
          <w:tcPr>
            <w:tcW w:w="854" w:type="dxa"/>
            <w:tcBorders>
              <w:top w:val="nil"/>
              <w:left w:val="nil"/>
              <w:bottom w:val="single" w:sz="4" w:space="0" w:color="auto"/>
              <w:right w:val="single" w:sz="4" w:space="0" w:color="auto"/>
            </w:tcBorders>
            <w:shd w:val="clear" w:color="auto" w:fill="auto"/>
            <w:noWrap/>
            <w:hideMark/>
          </w:tcPr>
          <w:p w14:paraId="7010E08C" w14:textId="77777777" w:rsidR="00CB1D53" w:rsidRDefault="00CB1D53" w:rsidP="00CB1D53">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2833F30" w14:textId="77777777" w:rsidR="00CB1D53" w:rsidRPr="004E3062" w:rsidRDefault="00CB1D53" w:rsidP="00CB1D53">
            <w:pPr>
              <w:jc w:val="left"/>
              <w:rPr>
                <w:rFonts w:ascii="Arial" w:hAnsi="Arial" w:cs="Arial"/>
              </w:rPr>
            </w:pPr>
          </w:p>
        </w:tc>
      </w:tr>
      <w:tr w:rsidR="00CB1D53" w:rsidRPr="00D87C73" w14:paraId="281E0EA1"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BD2DCFC" w14:textId="7A132731" w:rsidR="00CB1D53" w:rsidRPr="004E3062" w:rsidRDefault="00B11E60" w:rsidP="00CB1D53">
            <w:pPr>
              <w:jc w:val="center"/>
              <w:rPr>
                <w:rFonts w:ascii="Arial" w:hAnsi="Arial" w:cs="Arial"/>
                <w:sz w:val="20"/>
                <w:szCs w:val="20"/>
              </w:rPr>
            </w:pPr>
            <w:r>
              <w:rPr>
                <w:rFonts w:ascii="Arial" w:hAnsi="Arial" w:cs="Arial"/>
                <w:sz w:val="20"/>
                <w:szCs w:val="20"/>
              </w:rPr>
              <w:t>17</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03746161" w14:textId="32EF018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Cleaning Powder-Omo 1kg</w:t>
            </w:r>
            <w:r w:rsidR="00A50021">
              <w:rPr>
                <w:rFonts w:ascii="Arial" w:hAnsi="Arial" w:cs="Arial"/>
                <w:color w:val="000000"/>
                <w:sz w:val="20"/>
                <w:szCs w:val="20"/>
              </w:rPr>
              <w:t xml:space="preserve"> </w:t>
            </w:r>
            <w:r w:rsidR="00A50021" w:rsidRPr="006816E2">
              <w:rPr>
                <w:rFonts w:ascii="Arial" w:hAnsi="Arial" w:cs="Arial"/>
                <w:b/>
                <w:bCs/>
                <w:color w:val="000000"/>
                <w:sz w:val="20"/>
                <w:szCs w:val="20"/>
                <w:u w:val="single"/>
              </w:rPr>
              <w:t xml:space="preserve"> 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22C871B3" w14:textId="602C4E33" w:rsidR="00CB1D53" w:rsidRPr="004E3062" w:rsidRDefault="00B11E60" w:rsidP="00CB1D53">
            <w:pPr>
              <w:jc w:val="left"/>
              <w:rPr>
                <w:rFonts w:ascii="Arial" w:hAnsi="Arial" w:cs="Arial"/>
                <w:sz w:val="20"/>
                <w:szCs w:val="20"/>
              </w:rPr>
            </w:pPr>
            <w:r w:rsidRPr="00041EED">
              <w:rPr>
                <w:rFonts w:ascii="Arial" w:hAnsi="Arial" w:cs="Arial"/>
                <w:color w:val="000000"/>
                <w:sz w:val="20"/>
                <w:szCs w:val="20"/>
              </w:rPr>
              <w:t>P</w:t>
            </w:r>
            <w:r w:rsidR="00CB1D53" w:rsidRPr="00041EED">
              <w:rPr>
                <w:rFonts w:ascii="Arial" w:hAnsi="Arial" w:cs="Arial"/>
                <w:color w:val="000000"/>
                <w:sz w:val="20"/>
                <w:szCs w:val="20"/>
              </w:rPr>
              <w:t>kts</w:t>
            </w:r>
          </w:p>
        </w:tc>
        <w:tc>
          <w:tcPr>
            <w:tcW w:w="854" w:type="dxa"/>
            <w:tcBorders>
              <w:top w:val="nil"/>
              <w:left w:val="nil"/>
              <w:bottom w:val="single" w:sz="4" w:space="0" w:color="auto"/>
              <w:right w:val="single" w:sz="4" w:space="0" w:color="auto"/>
            </w:tcBorders>
            <w:shd w:val="clear" w:color="auto" w:fill="auto"/>
            <w:noWrap/>
            <w:hideMark/>
          </w:tcPr>
          <w:p w14:paraId="7EBEA0FD" w14:textId="77777777" w:rsidR="00CB1D53" w:rsidRDefault="00CB1D53" w:rsidP="00CB1D53">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232F641" w14:textId="77777777" w:rsidR="00CB1D53" w:rsidRPr="004E3062" w:rsidRDefault="00CB1D53" w:rsidP="00CB1D53">
            <w:pPr>
              <w:jc w:val="left"/>
              <w:rPr>
                <w:rFonts w:ascii="Arial" w:hAnsi="Arial" w:cs="Arial"/>
              </w:rPr>
            </w:pPr>
          </w:p>
        </w:tc>
      </w:tr>
      <w:tr w:rsidR="00CB1D53" w:rsidRPr="00D87C73" w14:paraId="3714B774"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4240970" w14:textId="0DE23D44" w:rsidR="00CB1D53" w:rsidRPr="004E3062" w:rsidRDefault="00B11E60" w:rsidP="00CB1D53">
            <w:pPr>
              <w:jc w:val="center"/>
              <w:rPr>
                <w:rFonts w:ascii="Arial" w:hAnsi="Arial" w:cs="Arial"/>
                <w:sz w:val="20"/>
                <w:szCs w:val="20"/>
              </w:rPr>
            </w:pPr>
            <w:r>
              <w:rPr>
                <w:rFonts w:ascii="Arial" w:hAnsi="Arial" w:cs="Arial"/>
                <w:sz w:val="20"/>
                <w:szCs w:val="20"/>
              </w:rPr>
              <w:t>18</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158AC417" w14:textId="44EEEC0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Cleaning Powder-Omo 500Gms</w:t>
            </w:r>
            <w:r w:rsidR="00A50021">
              <w:rPr>
                <w:rFonts w:ascii="Arial" w:hAnsi="Arial" w:cs="Arial"/>
                <w:color w:val="000000"/>
                <w:sz w:val="20"/>
                <w:szCs w:val="20"/>
              </w:rPr>
              <w:t xml:space="preserve"> </w:t>
            </w:r>
            <w:r w:rsidR="00A50021" w:rsidRPr="006816E2">
              <w:rPr>
                <w:rFonts w:ascii="Arial" w:hAnsi="Arial" w:cs="Arial"/>
                <w:b/>
                <w:bCs/>
                <w:color w:val="000000"/>
                <w:sz w:val="20"/>
                <w:szCs w:val="20"/>
                <w:u w:val="single"/>
              </w:rPr>
              <w:t xml:space="preserve"> 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79154E4" w14:textId="665DCECB" w:rsidR="00CB1D53" w:rsidRPr="004E3062" w:rsidRDefault="00B11E60" w:rsidP="00CB1D53">
            <w:pPr>
              <w:jc w:val="left"/>
              <w:rPr>
                <w:rFonts w:ascii="Arial" w:hAnsi="Arial" w:cs="Arial"/>
                <w:sz w:val="20"/>
                <w:szCs w:val="20"/>
              </w:rPr>
            </w:pPr>
            <w:r w:rsidRPr="00041EED">
              <w:rPr>
                <w:rFonts w:ascii="Arial" w:hAnsi="Arial" w:cs="Arial"/>
                <w:color w:val="000000"/>
                <w:sz w:val="20"/>
                <w:szCs w:val="20"/>
              </w:rPr>
              <w:t>P</w:t>
            </w:r>
            <w:r w:rsidR="00CB1D53" w:rsidRPr="00041EED">
              <w:rPr>
                <w:rFonts w:ascii="Arial" w:hAnsi="Arial" w:cs="Arial"/>
                <w:color w:val="000000"/>
                <w:sz w:val="20"/>
                <w:szCs w:val="20"/>
              </w:rPr>
              <w:t>kts</w:t>
            </w:r>
          </w:p>
        </w:tc>
        <w:tc>
          <w:tcPr>
            <w:tcW w:w="854" w:type="dxa"/>
            <w:tcBorders>
              <w:top w:val="nil"/>
              <w:left w:val="nil"/>
              <w:bottom w:val="single" w:sz="4" w:space="0" w:color="auto"/>
              <w:right w:val="single" w:sz="4" w:space="0" w:color="auto"/>
            </w:tcBorders>
            <w:shd w:val="clear" w:color="auto" w:fill="auto"/>
            <w:noWrap/>
            <w:vAlign w:val="bottom"/>
            <w:hideMark/>
          </w:tcPr>
          <w:p w14:paraId="6D725A95" w14:textId="77777777" w:rsidR="00CB1D53" w:rsidRPr="004E3062" w:rsidRDefault="00CB1D53" w:rsidP="00CB1D53">
            <w:pPr>
              <w:jc w:val="left"/>
              <w:rPr>
                <w:rFonts w:ascii="Arial" w:hAnsi="Arial" w:cs="Arial"/>
              </w:rPr>
            </w:pPr>
            <w:r>
              <w:rPr>
                <w:rFonts w:ascii="Arial" w:hAnsi="Arial" w:cs="Arial"/>
              </w:rPr>
              <w:t>1</w:t>
            </w:r>
            <w:r w:rsidRPr="004E3062">
              <w:rPr>
                <w:rFonts w:ascii="Arial" w:hAnsi="Arial" w:cs="Arial"/>
              </w:rPr>
              <w:t> </w:t>
            </w:r>
          </w:p>
        </w:tc>
        <w:tc>
          <w:tcPr>
            <w:tcW w:w="3106" w:type="dxa"/>
            <w:tcBorders>
              <w:top w:val="nil"/>
              <w:left w:val="nil"/>
              <w:bottom w:val="single" w:sz="4" w:space="0" w:color="auto"/>
              <w:right w:val="single" w:sz="4" w:space="0" w:color="auto"/>
            </w:tcBorders>
            <w:shd w:val="clear" w:color="auto" w:fill="auto"/>
            <w:vAlign w:val="bottom"/>
          </w:tcPr>
          <w:p w14:paraId="570A0954" w14:textId="77777777" w:rsidR="00CB1D53" w:rsidRPr="004E3062" w:rsidRDefault="00CB1D53" w:rsidP="00CB1D53">
            <w:pPr>
              <w:jc w:val="left"/>
              <w:rPr>
                <w:rFonts w:ascii="Arial" w:hAnsi="Arial" w:cs="Arial"/>
              </w:rPr>
            </w:pPr>
          </w:p>
        </w:tc>
      </w:tr>
      <w:tr w:rsidR="00315B50" w:rsidRPr="00D87C73" w14:paraId="06B815C7"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D248F75" w14:textId="4AE4387E" w:rsidR="00315B50" w:rsidRPr="004E3062" w:rsidRDefault="00B11E60" w:rsidP="00CB1D53">
            <w:pPr>
              <w:jc w:val="center"/>
              <w:rPr>
                <w:rFonts w:ascii="Arial" w:hAnsi="Arial" w:cs="Arial"/>
                <w:sz w:val="20"/>
                <w:szCs w:val="20"/>
              </w:rPr>
            </w:pPr>
            <w:r>
              <w:rPr>
                <w:rFonts w:ascii="Arial" w:hAnsi="Arial" w:cs="Arial"/>
                <w:sz w:val="20"/>
                <w:szCs w:val="20"/>
              </w:rPr>
              <w:t>19</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1EA04AA1" w14:textId="6191E3CE" w:rsidR="00315B50" w:rsidRPr="00041EED" w:rsidRDefault="00315B50" w:rsidP="00CB1D53">
            <w:pPr>
              <w:jc w:val="left"/>
              <w:rPr>
                <w:rFonts w:ascii="Arial" w:hAnsi="Arial" w:cs="Arial"/>
                <w:color w:val="000000"/>
                <w:sz w:val="20"/>
                <w:szCs w:val="20"/>
              </w:rPr>
            </w:pPr>
            <w:r>
              <w:rPr>
                <w:rFonts w:ascii="Arial" w:hAnsi="Arial" w:cs="Arial"/>
                <w:color w:val="000000"/>
                <w:sz w:val="20"/>
                <w:szCs w:val="20"/>
              </w:rPr>
              <w:t>Cloves 100g</w:t>
            </w:r>
          </w:p>
        </w:tc>
        <w:tc>
          <w:tcPr>
            <w:tcW w:w="1119" w:type="dxa"/>
            <w:gridSpan w:val="2"/>
            <w:tcBorders>
              <w:top w:val="nil"/>
              <w:left w:val="nil"/>
              <w:bottom w:val="single" w:sz="4" w:space="0" w:color="000000"/>
              <w:right w:val="single" w:sz="4" w:space="0" w:color="000000"/>
            </w:tcBorders>
            <w:shd w:val="clear" w:color="auto" w:fill="auto"/>
            <w:noWrap/>
            <w:vAlign w:val="bottom"/>
          </w:tcPr>
          <w:p w14:paraId="065BD523" w14:textId="274CE51D" w:rsidR="00315B50" w:rsidRPr="00041EED" w:rsidRDefault="00315B50"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vAlign w:val="bottom"/>
          </w:tcPr>
          <w:p w14:paraId="0C0C609B" w14:textId="75BFCC0B" w:rsidR="00315B50" w:rsidRPr="004E3062" w:rsidRDefault="00315B50" w:rsidP="00CB1D53">
            <w:pPr>
              <w:jc w:val="left"/>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51E2D953" w14:textId="77777777" w:rsidR="00315B50" w:rsidRPr="004E3062" w:rsidRDefault="00315B50" w:rsidP="00CB1D53">
            <w:pPr>
              <w:jc w:val="left"/>
              <w:rPr>
                <w:rFonts w:ascii="Arial" w:hAnsi="Arial" w:cs="Arial"/>
              </w:rPr>
            </w:pPr>
          </w:p>
        </w:tc>
      </w:tr>
      <w:tr w:rsidR="00CB1D53" w:rsidRPr="00D87C73" w14:paraId="12BEB276"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0CEB21C" w14:textId="3DCFE164" w:rsidR="00CB1D53" w:rsidRPr="004E3062" w:rsidRDefault="00B11E60" w:rsidP="00CB1D53">
            <w:pPr>
              <w:jc w:val="center"/>
              <w:rPr>
                <w:rFonts w:ascii="Arial" w:hAnsi="Arial" w:cs="Arial"/>
                <w:sz w:val="20"/>
                <w:szCs w:val="20"/>
              </w:rPr>
            </w:pPr>
            <w:r>
              <w:rPr>
                <w:rFonts w:ascii="Arial" w:hAnsi="Arial" w:cs="Arial"/>
                <w:sz w:val="20"/>
                <w:szCs w:val="20"/>
              </w:rPr>
              <w:t>20</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0493B544" w14:textId="33BA1706" w:rsidR="00CB1D53" w:rsidRPr="004E3062" w:rsidRDefault="006E4A46" w:rsidP="00CB1D53">
            <w:pPr>
              <w:jc w:val="left"/>
              <w:rPr>
                <w:rFonts w:ascii="Arial" w:hAnsi="Arial" w:cs="Arial"/>
                <w:sz w:val="20"/>
                <w:szCs w:val="20"/>
              </w:rPr>
            </w:pPr>
            <w:r w:rsidRPr="00041EED">
              <w:rPr>
                <w:rFonts w:ascii="Arial" w:hAnsi="Arial" w:cs="Arial"/>
                <w:color w:val="000000"/>
                <w:sz w:val="20"/>
                <w:szCs w:val="20"/>
              </w:rPr>
              <w:t>Cobweb</w:t>
            </w:r>
            <w:r w:rsidR="00CB1D53" w:rsidRPr="00041EED">
              <w:rPr>
                <w:rFonts w:ascii="Arial" w:hAnsi="Arial" w:cs="Arial"/>
                <w:color w:val="000000"/>
                <w:sz w:val="20"/>
                <w:szCs w:val="20"/>
              </w:rPr>
              <w:t xml:space="preserve"> brush with handle</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319DA40E" w14:textId="7DAC9BD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7AB8954"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ABFFFA1" w14:textId="77777777" w:rsidR="00CB1D53" w:rsidRPr="004E3062" w:rsidRDefault="00CB1D53" w:rsidP="00CB1D53">
            <w:pPr>
              <w:jc w:val="left"/>
              <w:rPr>
                <w:rFonts w:ascii="Arial" w:hAnsi="Arial" w:cs="Arial"/>
              </w:rPr>
            </w:pPr>
          </w:p>
        </w:tc>
      </w:tr>
      <w:tr w:rsidR="00CB1D53" w:rsidRPr="00D87C73" w14:paraId="21C4510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8D10CB8" w14:textId="72BF3307" w:rsidR="00CB1D53" w:rsidRPr="004E3062" w:rsidRDefault="00B11E60" w:rsidP="00CB1D53">
            <w:pPr>
              <w:jc w:val="center"/>
              <w:rPr>
                <w:rFonts w:ascii="Arial" w:hAnsi="Arial" w:cs="Arial"/>
                <w:sz w:val="20"/>
                <w:szCs w:val="20"/>
              </w:rPr>
            </w:pPr>
            <w:r>
              <w:rPr>
                <w:rFonts w:ascii="Arial" w:hAnsi="Arial" w:cs="Arial"/>
                <w:sz w:val="20"/>
                <w:szCs w:val="20"/>
              </w:rPr>
              <w:t>21</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6E1BCFE" w14:textId="05120EC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Coffee -</w:t>
            </w:r>
            <w:r w:rsidR="005907C8" w:rsidRPr="00041EED">
              <w:rPr>
                <w:rFonts w:ascii="Arial" w:hAnsi="Arial" w:cs="Arial"/>
                <w:color w:val="000000"/>
                <w:sz w:val="20"/>
                <w:szCs w:val="20"/>
              </w:rPr>
              <w:t>African</w:t>
            </w:r>
            <w:r w:rsidRPr="00041EED">
              <w:rPr>
                <w:rFonts w:ascii="Arial" w:hAnsi="Arial" w:cs="Arial"/>
                <w:color w:val="000000"/>
                <w:sz w:val="20"/>
                <w:szCs w:val="20"/>
              </w:rPr>
              <w:t xml:space="preserve"> (Rukoli gold) 250g</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5D1C476B" w14:textId="3B799CC6" w:rsidR="00CB1D53" w:rsidRPr="004E3062" w:rsidRDefault="00B11E60" w:rsidP="00CB1D53">
            <w:pPr>
              <w:jc w:val="left"/>
              <w:rPr>
                <w:rFonts w:ascii="Arial" w:hAnsi="Arial" w:cs="Arial"/>
                <w:sz w:val="20"/>
                <w:szCs w:val="20"/>
              </w:rPr>
            </w:pPr>
            <w:r w:rsidRPr="00041EED">
              <w:rPr>
                <w:rFonts w:ascii="Arial" w:hAnsi="Arial" w:cs="Arial"/>
                <w:color w:val="000000"/>
                <w:sz w:val="20"/>
                <w:szCs w:val="20"/>
              </w:rPr>
              <w:t>P</w:t>
            </w:r>
            <w:r w:rsidR="00CB1D53" w:rsidRPr="00041EED">
              <w:rPr>
                <w:rFonts w:ascii="Arial" w:hAnsi="Arial" w:cs="Arial"/>
                <w:color w:val="000000"/>
                <w:sz w:val="20"/>
                <w:szCs w:val="20"/>
              </w:rPr>
              <w:t>kts</w:t>
            </w:r>
          </w:p>
        </w:tc>
        <w:tc>
          <w:tcPr>
            <w:tcW w:w="854" w:type="dxa"/>
            <w:tcBorders>
              <w:top w:val="nil"/>
              <w:left w:val="nil"/>
              <w:bottom w:val="single" w:sz="4" w:space="0" w:color="auto"/>
              <w:right w:val="single" w:sz="4" w:space="0" w:color="auto"/>
            </w:tcBorders>
            <w:shd w:val="clear" w:color="auto" w:fill="auto"/>
            <w:noWrap/>
            <w:vAlign w:val="bottom"/>
            <w:hideMark/>
          </w:tcPr>
          <w:p w14:paraId="20ECCA56"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71AFF63" w14:textId="77777777" w:rsidR="00CB1D53" w:rsidRPr="004E3062" w:rsidRDefault="00CB1D53" w:rsidP="00CB1D53">
            <w:pPr>
              <w:jc w:val="left"/>
              <w:rPr>
                <w:rFonts w:ascii="Arial" w:hAnsi="Arial" w:cs="Arial"/>
              </w:rPr>
            </w:pPr>
          </w:p>
        </w:tc>
      </w:tr>
      <w:tr w:rsidR="00CB1D53" w:rsidRPr="00D87C73" w14:paraId="1E5D5A87"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3647D9E" w14:textId="51D4E383" w:rsidR="00CB1D53" w:rsidRPr="004E3062" w:rsidRDefault="00B11E60" w:rsidP="00CB1D53">
            <w:pPr>
              <w:jc w:val="center"/>
              <w:rPr>
                <w:rFonts w:ascii="Arial" w:hAnsi="Arial" w:cs="Arial"/>
                <w:sz w:val="20"/>
                <w:szCs w:val="20"/>
              </w:rPr>
            </w:pPr>
            <w:r>
              <w:rPr>
                <w:rFonts w:ascii="Arial" w:hAnsi="Arial" w:cs="Arial"/>
                <w:sz w:val="20"/>
                <w:szCs w:val="20"/>
              </w:rPr>
              <w:t>22</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133B93E" w14:textId="5FE211E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Cooking Oil Fortune 1/2 </w:t>
            </w:r>
            <w:r w:rsidR="00B11E60" w:rsidRPr="00041EED">
              <w:rPr>
                <w:rFonts w:ascii="Arial" w:hAnsi="Arial" w:cs="Arial"/>
                <w:color w:val="000000"/>
                <w:sz w:val="20"/>
                <w:szCs w:val="20"/>
              </w:rPr>
              <w:t>ltr</w:t>
            </w:r>
            <w:r w:rsidR="00B11E60">
              <w:rPr>
                <w:rFonts w:ascii="Arial" w:hAnsi="Arial" w:cs="Arial"/>
                <w:color w:val="000000"/>
                <w:sz w:val="20"/>
                <w:szCs w:val="20"/>
              </w:rPr>
              <w:t xml:space="preserve"> </w:t>
            </w:r>
            <w:r w:rsidR="00B11E60" w:rsidRPr="006816E2">
              <w:rPr>
                <w:rFonts w:ascii="Arial" w:hAnsi="Arial" w:cs="Arial"/>
                <w:b/>
                <w:bCs/>
                <w:color w:val="000000"/>
                <w:sz w:val="20"/>
                <w:szCs w:val="20"/>
                <w:u w:val="single"/>
              </w:rPr>
              <w:t>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85644C1" w14:textId="723F742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1/2 Ltr Pack</w:t>
            </w:r>
          </w:p>
        </w:tc>
        <w:tc>
          <w:tcPr>
            <w:tcW w:w="854" w:type="dxa"/>
            <w:tcBorders>
              <w:top w:val="nil"/>
              <w:left w:val="nil"/>
              <w:bottom w:val="single" w:sz="4" w:space="0" w:color="auto"/>
              <w:right w:val="single" w:sz="4" w:space="0" w:color="auto"/>
            </w:tcBorders>
            <w:shd w:val="clear" w:color="auto" w:fill="auto"/>
            <w:noWrap/>
            <w:vAlign w:val="bottom"/>
            <w:hideMark/>
          </w:tcPr>
          <w:p w14:paraId="20989A06"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959A00A" w14:textId="77777777" w:rsidR="00CB1D53" w:rsidRPr="004E3062" w:rsidRDefault="00CB1D53" w:rsidP="00CB1D53">
            <w:pPr>
              <w:jc w:val="left"/>
              <w:rPr>
                <w:rFonts w:ascii="Arial" w:hAnsi="Arial" w:cs="Arial"/>
              </w:rPr>
            </w:pPr>
          </w:p>
        </w:tc>
      </w:tr>
      <w:tr w:rsidR="00CB1D53" w:rsidRPr="00D87C73" w14:paraId="0D0EF504"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E66BE09" w14:textId="147E2E61" w:rsidR="00CB1D53" w:rsidRPr="004E3062" w:rsidRDefault="00B11E60" w:rsidP="00CB1D53">
            <w:pPr>
              <w:jc w:val="center"/>
              <w:rPr>
                <w:rFonts w:ascii="Arial" w:hAnsi="Arial" w:cs="Arial"/>
                <w:sz w:val="20"/>
                <w:szCs w:val="20"/>
              </w:rPr>
            </w:pPr>
            <w:r>
              <w:rPr>
                <w:rFonts w:ascii="Arial" w:hAnsi="Arial" w:cs="Arial"/>
                <w:sz w:val="20"/>
                <w:szCs w:val="20"/>
              </w:rPr>
              <w:t>23</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6956D09" w14:textId="794D708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Cooking Oil </w:t>
            </w:r>
            <w:r w:rsidR="001F1674" w:rsidRPr="00041EED">
              <w:rPr>
                <w:rFonts w:ascii="Arial" w:hAnsi="Arial" w:cs="Arial"/>
                <w:color w:val="000000"/>
                <w:sz w:val="20"/>
                <w:szCs w:val="20"/>
              </w:rPr>
              <w:t>Mukwano</w:t>
            </w:r>
            <w:r w:rsidRPr="00041EED">
              <w:rPr>
                <w:rFonts w:ascii="Arial" w:hAnsi="Arial" w:cs="Arial"/>
                <w:color w:val="000000"/>
                <w:sz w:val="20"/>
                <w:szCs w:val="20"/>
              </w:rPr>
              <w:t xml:space="preserve"> 1 </w:t>
            </w:r>
            <w:r w:rsidR="00B11E60" w:rsidRPr="00041EED">
              <w:rPr>
                <w:rFonts w:ascii="Arial" w:hAnsi="Arial" w:cs="Arial"/>
                <w:color w:val="000000"/>
                <w:sz w:val="20"/>
                <w:szCs w:val="20"/>
              </w:rPr>
              <w:t>ltr</w:t>
            </w:r>
            <w:r w:rsidR="00B11E60">
              <w:rPr>
                <w:rFonts w:ascii="Arial" w:hAnsi="Arial" w:cs="Arial"/>
                <w:color w:val="000000"/>
                <w:sz w:val="20"/>
                <w:szCs w:val="20"/>
              </w:rPr>
              <w:t xml:space="preserve"> </w:t>
            </w:r>
            <w:r w:rsidR="00B11E60" w:rsidRPr="006816E2">
              <w:rPr>
                <w:rFonts w:ascii="Arial" w:hAnsi="Arial" w:cs="Arial"/>
                <w:b/>
                <w:bCs/>
                <w:color w:val="000000"/>
                <w:sz w:val="20"/>
                <w:szCs w:val="20"/>
                <w:u w:val="single"/>
              </w:rPr>
              <w:t>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6D84BF38" w14:textId="7338239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1 Ltr Pack</w:t>
            </w:r>
          </w:p>
        </w:tc>
        <w:tc>
          <w:tcPr>
            <w:tcW w:w="854" w:type="dxa"/>
            <w:tcBorders>
              <w:top w:val="nil"/>
              <w:left w:val="nil"/>
              <w:bottom w:val="single" w:sz="4" w:space="0" w:color="auto"/>
              <w:right w:val="single" w:sz="4" w:space="0" w:color="auto"/>
            </w:tcBorders>
            <w:shd w:val="clear" w:color="auto" w:fill="auto"/>
            <w:noWrap/>
            <w:vAlign w:val="bottom"/>
            <w:hideMark/>
          </w:tcPr>
          <w:p w14:paraId="18A8B617"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B5E55D1" w14:textId="77777777" w:rsidR="00CB1D53" w:rsidRPr="004E3062" w:rsidRDefault="00CB1D53" w:rsidP="00CB1D53">
            <w:pPr>
              <w:jc w:val="left"/>
              <w:rPr>
                <w:rFonts w:ascii="Arial" w:hAnsi="Arial" w:cs="Arial"/>
              </w:rPr>
            </w:pPr>
          </w:p>
        </w:tc>
      </w:tr>
      <w:tr w:rsidR="00CB1D53" w:rsidRPr="00D87C73" w14:paraId="17F47DA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1DA55E0" w14:textId="1424B84E" w:rsidR="00CB1D53" w:rsidRPr="004E3062" w:rsidRDefault="00B11E60" w:rsidP="00CB1D53">
            <w:pPr>
              <w:jc w:val="center"/>
              <w:rPr>
                <w:rFonts w:ascii="Arial" w:hAnsi="Arial" w:cs="Arial"/>
                <w:sz w:val="20"/>
                <w:szCs w:val="20"/>
              </w:rPr>
            </w:pPr>
            <w:r>
              <w:rPr>
                <w:rFonts w:ascii="Arial" w:hAnsi="Arial" w:cs="Arial"/>
                <w:sz w:val="20"/>
                <w:szCs w:val="20"/>
              </w:rPr>
              <w:t>24</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001D276E" w14:textId="0BDCA41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Cooking Oil </w:t>
            </w:r>
            <w:r w:rsidR="005907C8" w:rsidRPr="00041EED">
              <w:rPr>
                <w:rFonts w:ascii="Arial" w:hAnsi="Arial" w:cs="Arial"/>
                <w:color w:val="000000"/>
                <w:sz w:val="20"/>
                <w:szCs w:val="20"/>
              </w:rPr>
              <w:t>Mukwano</w:t>
            </w:r>
            <w:r w:rsidRPr="00041EED">
              <w:rPr>
                <w:rFonts w:ascii="Arial" w:hAnsi="Arial" w:cs="Arial"/>
                <w:color w:val="000000"/>
                <w:sz w:val="20"/>
                <w:szCs w:val="20"/>
              </w:rPr>
              <w:t xml:space="preserve"> 10 </w:t>
            </w:r>
            <w:r w:rsidR="00B11E60" w:rsidRPr="00041EED">
              <w:rPr>
                <w:rFonts w:ascii="Arial" w:hAnsi="Arial" w:cs="Arial"/>
                <w:color w:val="000000"/>
                <w:sz w:val="20"/>
                <w:szCs w:val="20"/>
              </w:rPr>
              <w:t>ltr</w:t>
            </w:r>
            <w:r w:rsidR="00B11E60">
              <w:rPr>
                <w:rFonts w:ascii="Arial" w:hAnsi="Arial" w:cs="Arial"/>
                <w:color w:val="000000"/>
                <w:sz w:val="20"/>
                <w:szCs w:val="20"/>
              </w:rPr>
              <w:t xml:space="preserve"> </w:t>
            </w:r>
            <w:r w:rsidR="00B11E60" w:rsidRPr="006816E2">
              <w:rPr>
                <w:rFonts w:ascii="Arial" w:hAnsi="Arial" w:cs="Arial"/>
                <w:b/>
                <w:bCs/>
                <w:color w:val="000000"/>
                <w:sz w:val="20"/>
                <w:szCs w:val="20"/>
                <w:u w:val="single"/>
              </w:rPr>
              <w:t>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97E4B26" w14:textId="4F064AB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Jerrican</w:t>
            </w:r>
          </w:p>
        </w:tc>
        <w:tc>
          <w:tcPr>
            <w:tcW w:w="854" w:type="dxa"/>
            <w:tcBorders>
              <w:top w:val="nil"/>
              <w:left w:val="nil"/>
              <w:bottom w:val="single" w:sz="4" w:space="0" w:color="auto"/>
              <w:right w:val="single" w:sz="4" w:space="0" w:color="auto"/>
            </w:tcBorders>
            <w:shd w:val="clear" w:color="auto" w:fill="auto"/>
            <w:noWrap/>
            <w:vAlign w:val="bottom"/>
            <w:hideMark/>
          </w:tcPr>
          <w:p w14:paraId="7D15E6B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C41EB80" w14:textId="77777777" w:rsidR="00CB1D53" w:rsidRPr="004E3062" w:rsidRDefault="00CB1D53" w:rsidP="00CB1D53">
            <w:pPr>
              <w:jc w:val="left"/>
              <w:rPr>
                <w:rFonts w:ascii="Arial" w:hAnsi="Arial" w:cs="Arial"/>
              </w:rPr>
            </w:pPr>
          </w:p>
        </w:tc>
      </w:tr>
      <w:tr w:rsidR="00CB1D53" w:rsidRPr="00D87C73" w14:paraId="61027DC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985DFBE" w14:textId="47CADC33" w:rsidR="00CB1D53" w:rsidRPr="004E3062" w:rsidRDefault="00B11E60" w:rsidP="00CB1D53">
            <w:pPr>
              <w:jc w:val="center"/>
              <w:rPr>
                <w:rFonts w:ascii="Arial" w:hAnsi="Arial" w:cs="Arial"/>
                <w:sz w:val="20"/>
                <w:szCs w:val="20"/>
              </w:rPr>
            </w:pPr>
            <w:r>
              <w:rPr>
                <w:rFonts w:ascii="Arial" w:hAnsi="Arial" w:cs="Arial"/>
                <w:sz w:val="20"/>
                <w:szCs w:val="20"/>
              </w:rPr>
              <w:t>25</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3FE52E9A" w14:textId="32CBC2E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Cooking Oil </w:t>
            </w:r>
            <w:r w:rsidR="005907C8" w:rsidRPr="00041EED">
              <w:rPr>
                <w:rFonts w:ascii="Arial" w:hAnsi="Arial" w:cs="Arial"/>
                <w:color w:val="000000"/>
                <w:sz w:val="20"/>
                <w:szCs w:val="20"/>
              </w:rPr>
              <w:t>Mukwano</w:t>
            </w:r>
            <w:r w:rsidRPr="00041EED">
              <w:rPr>
                <w:rFonts w:ascii="Arial" w:hAnsi="Arial" w:cs="Arial"/>
                <w:color w:val="000000"/>
                <w:sz w:val="20"/>
                <w:szCs w:val="20"/>
              </w:rPr>
              <w:t xml:space="preserve"> 20 ltr</w:t>
            </w:r>
            <w:r w:rsidR="00A50021">
              <w:rPr>
                <w:rFonts w:ascii="Arial" w:hAnsi="Arial" w:cs="Arial"/>
                <w:color w:val="000000"/>
                <w:sz w:val="20"/>
                <w:szCs w:val="20"/>
              </w:rPr>
              <w:t xml:space="preserve"> </w:t>
            </w:r>
            <w:r w:rsidR="00A50021" w:rsidRPr="006816E2">
              <w:rPr>
                <w:rFonts w:ascii="Arial" w:hAnsi="Arial" w:cs="Arial"/>
                <w:b/>
                <w:bCs/>
                <w:color w:val="000000"/>
                <w:sz w:val="20"/>
                <w:szCs w:val="20"/>
                <w:u w:val="single"/>
              </w:rPr>
              <w:t xml:space="preserve"> 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563994B9" w14:textId="756F83E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Jerrican</w:t>
            </w:r>
          </w:p>
        </w:tc>
        <w:tc>
          <w:tcPr>
            <w:tcW w:w="854" w:type="dxa"/>
            <w:tcBorders>
              <w:top w:val="nil"/>
              <w:left w:val="nil"/>
              <w:bottom w:val="single" w:sz="4" w:space="0" w:color="auto"/>
              <w:right w:val="single" w:sz="4" w:space="0" w:color="auto"/>
            </w:tcBorders>
            <w:shd w:val="clear" w:color="auto" w:fill="auto"/>
            <w:noWrap/>
            <w:vAlign w:val="bottom"/>
            <w:hideMark/>
          </w:tcPr>
          <w:p w14:paraId="7A0B61A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1AF66AB" w14:textId="77777777" w:rsidR="00CB1D53" w:rsidRPr="004E3062" w:rsidRDefault="00CB1D53" w:rsidP="00CB1D53">
            <w:pPr>
              <w:jc w:val="left"/>
              <w:rPr>
                <w:rFonts w:ascii="Arial" w:hAnsi="Arial" w:cs="Arial"/>
              </w:rPr>
            </w:pPr>
          </w:p>
        </w:tc>
      </w:tr>
      <w:tr w:rsidR="00CB1D53" w:rsidRPr="00D87C73" w14:paraId="7B521A4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79FCBA1" w14:textId="410ABFCE" w:rsidR="00CB1D53" w:rsidRPr="004E3062" w:rsidRDefault="00B11E60" w:rsidP="00CB1D53">
            <w:pPr>
              <w:jc w:val="center"/>
              <w:rPr>
                <w:rFonts w:ascii="Arial" w:hAnsi="Arial" w:cs="Arial"/>
                <w:sz w:val="20"/>
                <w:szCs w:val="20"/>
              </w:rPr>
            </w:pPr>
            <w:r>
              <w:rPr>
                <w:rFonts w:ascii="Arial" w:hAnsi="Arial" w:cs="Arial"/>
                <w:sz w:val="20"/>
                <w:szCs w:val="20"/>
              </w:rPr>
              <w:t>26</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0853A9E5" w14:textId="5573728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Cooking Oil </w:t>
            </w:r>
            <w:r w:rsidR="005907C8" w:rsidRPr="00041EED">
              <w:rPr>
                <w:rFonts w:ascii="Arial" w:hAnsi="Arial" w:cs="Arial"/>
                <w:color w:val="000000"/>
                <w:sz w:val="20"/>
                <w:szCs w:val="20"/>
              </w:rPr>
              <w:t>Mukwano</w:t>
            </w:r>
            <w:r w:rsidRPr="00041EED">
              <w:rPr>
                <w:rFonts w:ascii="Arial" w:hAnsi="Arial" w:cs="Arial"/>
                <w:color w:val="000000"/>
                <w:sz w:val="20"/>
                <w:szCs w:val="20"/>
              </w:rPr>
              <w:t xml:space="preserve"> 3 </w:t>
            </w:r>
            <w:r w:rsidR="00B11E60" w:rsidRPr="00041EED">
              <w:rPr>
                <w:rFonts w:ascii="Arial" w:hAnsi="Arial" w:cs="Arial"/>
                <w:color w:val="000000"/>
                <w:sz w:val="20"/>
                <w:szCs w:val="20"/>
              </w:rPr>
              <w:t>ltr</w:t>
            </w:r>
            <w:r w:rsidR="00B11E60">
              <w:rPr>
                <w:rFonts w:ascii="Arial" w:hAnsi="Arial" w:cs="Arial"/>
                <w:color w:val="000000"/>
                <w:sz w:val="20"/>
                <w:szCs w:val="20"/>
              </w:rPr>
              <w:t xml:space="preserve"> </w:t>
            </w:r>
            <w:r w:rsidR="00B11E60" w:rsidRPr="006816E2">
              <w:rPr>
                <w:rFonts w:ascii="Arial" w:hAnsi="Arial" w:cs="Arial"/>
                <w:b/>
                <w:bCs/>
                <w:color w:val="000000"/>
                <w:sz w:val="20"/>
                <w:szCs w:val="20"/>
                <w:u w:val="single"/>
              </w:rPr>
              <w:t>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CA977D5" w14:textId="43FF3A3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Jerrican</w:t>
            </w:r>
          </w:p>
        </w:tc>
        <w:tc>
          <w:tcPr>
            <w:tcW w:w="854" w:type="dxa"/>
            <w:tcBorders>
              <w:top w:val="nil"/>
              <w:left w:val="nil"/>
              <w:bottom w:val="single" w:sz="4" w:space="0" w:color="auto"/>
              <w:right w:val="single" w:sz="4" w:space="0" w:color="auto"/>
            </w:tcBorders>
            <w:shd w:val="clear" w:color="auto" w:fill="auto"/>
            <w:noWrap/>
            <w:vAlign w:val="bottom"/>
            <w:hideMark/>
          </w:tcPr>
          <w:p w14:paraId="5C66DE5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16CF078" w14:textId="77777777" w:rsidR="00CB1D53" w:rsidRPr="004E3062" w:rsidRDefault="00CB1D53" w:rsidP="00CB1D53">
            <w:pPr>
              <w:jc w:val="left"/>
              <w:rPr>
                <w:rFonts w:ascii="Arial" w:hAnsi="Arial" w:cs="Arial"/>
              </w:rPr>
            </w:pPr>
          </w:p>
        </w:tc>
      </w:tr>
      <w:tr w:rsidR="00CB1D53" w:rsidRPr="00D87C73" w14:paraId="197A854D"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7C6611F" w14:textId="7A3B7CF6" w:rsidR="00CB1D53" w:rsidRPr="004E3062" w:rsidRDefault="00B11E60" w:rsidP="00CB1D53">
            <w:pPr>
              <w:jc w:val="center"/>
              <w:rPr>
                <w:rFonts w:ascii="Arial" w:hAnsi="Arial" w:cs="Arial"/>
                <w:sz w:val="20"/>
                <w:szCs w:val="20"/>
              </w:rPr>
            </w:pPr>
            <w:r>
              <w:rPr>
                <w:rFonts w:ascii="Arial" w:hAnsi="Arial" w:cs="Arial"/>
                <w:sz w:val="20"/>
                <w:szCs w:val="20"/>
              </w:rPr>
              <w:t>27</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3088A194" w14:textId="1CF72B2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Cooking Oil </w:t>
            </w:r>
            <w:r w:rsidR="005907C8" w:rsidRPr="00041EED">
              <w:rPr>
                <w:rFonts w:ascii="Arial" w:hAnsi="Arial" w:cs="Arial"/>
                <w:color w:val="000000"/>
                <w:sz w:val="20"/>
                <w:szCs w:val="20"/>
              </w:rPr>
              <w:t>Mukwano</w:t>
            </w:r>
            <w:r w:rsidRPr="00041EED">
              <w:rPr>
                <w:rFonts w:ascii="Arial" w:hAnsi="Arial" w:cs="Arial"/>
                <w:color w:val="000000"/>
                <w:sz w:val="20"/>
                <w:szCs w:val="20"/>
              </w:rPr>
              <w:t xml:space="preserve"> 5 </w:t>
            </w:r>
            <w:r w:rsidR="00B11E60" w:rsidRPr="00041EED">
              <w:rPr>
                <w:rFonts w:ascii="Arial" w:hAnsi="Arial" w:cs="Arial"/>
                <w:color w:val="000000"/>
                <w:sz w:val="20"/>
                <w:szCs w:val="20"/>
              </w:rPr>
              <w:t>ltr</w:t>
            </w:r>
            <w:r w:rsidR="00B11E60">
              <w:rPr>
                <w:rFonts w:ascii="Arial" w:hAnsi="Arial" w:cs="Arial"/>
                <w:color w:val="000000"/>
                <w:sz w:val="20"/>
                <w:szCs w:val="20"/>
              </w:rPr>
              <w:t xml:space="preserve"> </w:t>
            </w:r>
            <w:r w:rsidR="00B11E60" w:rsidRPr="006816E2">
              <w:rPr>
                <w:rFonts w:ascii="Arial" w:hAnsi="Arial" w:cs="Arial"/>
                <w:b/>
                <w:bCs/>
                <w:color w:val="000000"/>
                <w:sz w:val="20"/>
                <w:szCs w:val="20"/>
                <w:u w:val="single"/>
              </w:rPr>
              <w:t>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4AB70E7" w14:textId="4BD24EB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Jerrican</w:t>
            </w:r>
          </w:p>
        </w:tc>
        <w:tc>
          <w:tcPr>
            <w:tcW w:w="854" w:type="dxa"/>
            <w:tcBorders>
              <w:top w:val="nil"/>
              <w:left w:val="nil"/>
              <w:bottom w:val="single" w:sz="4" w:space="0" w:color="auto"/>
              <w:right w:val="single" w:sz="4" w:space="0" w:color="auto"/>
            </w:tcBorders>
            <w:shd w:val="clear" w:color="auto" w:fill="auto"/>
            <w:noWrap/>
            <w:vAlign w:val="bottom"/>
            <w:hideMark/>
          </w:tcPr>
          <w:p w14:paraId="401701FE"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DB45054" w14:textId="77777777" w:rsidR="00CB1D53" w:rsidRPr="004E3062" w:rsidRDefault="00CB1D53" w:rsidP="00CB1D53">
            <w:pPr>
              <w:jc w:val="left"/>
              <w:rPr>
                <w:rFonts w:ascii="Arial" w:hAnsi="Arial" w:cs="Arial"/>
              </w:rPr>
            </w:pPr>
          </w:p>
        </w:tc>
      </w:tr>
      <w:tr w:rsidR="00315B50" w:rsidRPr="00D87C73" w14:paraId="61B083F7"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41A3BE8" w14:textId="4BAD0802" w:rsidR="00315B50" w:rsidRPr="004E3062" w:rsidRDefault="00B11E60" w:rsidP="00CB1D53">
            <w:pPr>
              <w:jc w:val="center"/>
              <w:rPr>
                <w:rFonts w:ascii="Arial" w:hAnsi="Arial" w:cs="Arial"/>
                <w:sz w:val="20"/>
                <w:szCs w:val="20"/>
              </w:rPr>
            </w:pPr>
            <w:r>
              <w:rPr>
                <w:rFonts w:ascii="Arial" w:hAnsi="Arial" w:cs="Arial"/>
                <w:sz w:val="20"/>
                <w:szCs w:val="20"/>
              </w:rPr>
              <w:t>28</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7D78DF09" w14:textId="1C125A07" w:rsidR="00315B50" w:rsidRPr="00041EED" w:rsidRDefault="00315B50" w:rsidP="00CB1D53">
            <w:pPr>
              <w:jc w:val="left"/>
              <w:rPr>
                <w:rFonts w:ascii="Arial" w:hAnsi="Arial" w:cs="Arial"/>
                <w:color w:val="000000"/>
                <w:sz w:val="20"/>
                <w:szCs w:val="20"/>
              </w:rPr>
            </w:pPr>
            <w:r>
              <w:rPr>
                <w:rFonts w:ascii="Arial" w:hAnsi="Arial" w:cs="Arial"/>
                <w:color w:val="000000"/>
                <w:sz w:val="20"/>
                <w:szCs w:val="20"/>
              </w:rPr>
              <w:t xml:space="preserve">Cumin Seeds 100g </w:t>
            </w:r>
          </w:p>
        </w:tc>
        <w:tc>
          <w:tcPr>
            <w:tcW w:w="1119" w:type="dxa"/>
            <w:gridSpan w:val="2"/>
            <w:tcBorders>
              <w:top w:val="nil"/>
              <w:left w:val="nil"/>
              <w:bottom w:val="single" w:sz="4" w:space="0" w:color="000000"/>
              <w:right w:val="single" w:sz="4" w:space="0" w:color="000000"/>
            </w:tcBorders>
            <w:shd w:val="clear" w:color="auto" w:fill="auto"/>
            <w:noWrap/>
            <w:vAlign w:val="bottom"/>
          </w:tcPr>
          <w:p w14:paraId="21115F79" w14:textId="2780A091" w:rsidR="00315B50" w:rsidRPr="00041EED" w:rsidRDefault="00315B50"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vAlign w:val="bottom"/>
          </w:tcPr>
          <w:p w14:paraId="32885A88" w14:textId="6EAF34CB" w:rsidR="00315B50" w:rsidRPr="004E3062" w:rsidRDefault="00315B50" w:rsidP="00CB1D53">
            <w:pPr>
              <w:jc w:val="left"/>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3405E860" w14:textId="77777777" w:rsidR="00315B50" w:rsidRPr="004E3062" w:rsidRDefault="00315B50" w:rsidP="00CB1D53">
            <w:pPr>
              <w:jc w:val="left"/>
              <w:rPr>
                <w:rFonts w:ascii="Arial" w:hAnsi="Arial" w:cs="Arial"/>
              </w:rPr>
            </w:pPr>
          </w:p>
        </w:tc>
      </w:tr>
      <w:tr w:rsidR="00CB1D53" w:rsidRPr="00D87C73" w14:paraId="1FB6EB33"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C58AC33" w14:textId="04AF7E15" w:rsidR="00CB1D53" w:rsidRPr="004E3062" w:rsidRDefault="00B11E60" w:rsidP="00CB1D53">
            <w:pPr>
              <w:jc w:val="center"/>
              <w:rPr>
                <w:rFonts w:ascii="Arial" w:hAnsi="Arial" w:cs="Arial"/>
                <w:sz w:val="20"/>
                <w:szCs w:val="20"/>
              </w:rPr>
            </w:pPr>
            <w:r>
              <w:rPr>
                <w:rFonts w:ascii="Arial" w:hAnsi="Arial" w:cs="Arial"/>
                <w:sz w:val="20"/>
                <w:szCs w:val="20"/>
              </w:rPr>
              <w:t>29</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0D2D01B" w14:textId="04F45D1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Cutlery (Silverware</w:t>
            </w:r>
            <w:r w:rsidR="006E4A46" w:rsidRPr="00041EED">
              <w:rPr>
                <w:rFonts w:ascii="Arial" w:hAnsi="Arial" w:cs="Arial"/>
                <w:color w:val="000000"/>
                <w:sz w:val="20"/>
                <w:szCs w:val="20"/>
              </w:rPr>
              <w:t>)(12</w:t>
            </w:r>
            <w:r w:rsidRPr="00041EED">
              <w:rPr>
                <w:rFonts w:ascii="Arial" w:hAnsi="Arial" w:cs="Arial"/>
                <w:color w:val="000000"/>
                <w:sz w:val="20"/>
                <w:szCs w:val="20"/>
              </w:rPr>
              <w:t xml:space="preserve"> Piece per set)</w:t>
            </w:r>
            <w:r w:rsidR="00755304">
              <w:rPr>
                <w:rFonts w:ascii="Arial" w:hAnsi="Arial" w:cs="Arial"/>
                <w:color w:val="000000"/>
                <w:sz w:val="20"/>
                <w:szCs w:val="20"/>
              </w:rPr>
              <w:t xml:space="preserve"> – Forks/ Spoons/ Tea Spoons</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28682C2" w14:textId="0CA3E72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Set</w:t>
            </w:r>
          </w:p>
        </w:tc>
        <w:tc>
          <w:tcPr>
            <w:tcW w:w="854" w:type="dxa"/>
            <w:tcBorders>
              <w:top w:val="nil"/>
              <w:left w:val="nil"/>
              <w:bottom w:val="single" w:sz="4" w:space="0" w:color="auto"/>
              <w:right w:val="single" w:sz="4" w:space="0" w:color="auto"/>
            </w:tcBorders>
            <w:shd w:val="clear" w:color="auto" w:fill="auto"/>
            <w:noWrap/>
            <w:vAlign w:val="bottom"/>
            <w:hideMark/>
          </w:tcPr>
          <w:p w14:paraId="2D533C5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D3EDD26" w14:textId="77777777" w:rsidR="00CB1D53" w:rsidRPr="004E3062" w:rsidRDefault="00CB1D53" w:rsidP="00CB1D53">
            <w:pPr>
              <w:jc w:val="left"/>
              <w:rPr>
                <w:rFonts w:ascii="Arial" w:hAnsi="Arial" w:cs="Arial"/>
              </w:rPr>
            </w:pPr>
          </w:p>
        </w:tc>
      </w:tr>
      <w:tr w:rsidR="00CB1D53" w:rsidRPr="00D87C73" w14:paraId="7E92CAD9"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769C8B0" w14:textId="0C652320" w:rsidR="00CB1D53" w:rsidRPr="004E3062" w:rsidRDefault="00B11E60" w:rsidP="00CB1D53">
            <w:pPr>
              <w:jc w:val="center"/>
              <w:rPr>
                <w:rFonts w:ascii="Arial" w:hAnsi="Arial" w:cs="Arial"/>
                <w:sz w:val="20"/>
                <w:szCs w:val="20"/>
              </w:rPr>
            </w:pPr>
            <w:r>
              <w:rPr>
                <w:rFonts w:ascii="Arial" w:hAnsi="Arial" w:cs="Arial"/>
                <w:sz w:val="20"/>
                <w:szCs w:val="20"/>
              </w:rPr>
              <w:lastRenderedPageBreak/>
              <w:t>30</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044D484" w14:textId="6065E5A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Cutting Board</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2B9997DB" w14:textId="4FF45F7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3E63867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B2AA89A" w14:textId="77777777" w:rsidR="00CB1D53" w:rsidRPr="004E3062" w:rsidRDefault="00CB1D53" w:rsidP="00CB1D53">
            <w:pPr>
              <w:jc w:val="left"/>
              <w:rPr>
                <w:rFonts w:ascii="Arial" w:hAnsi="Arial" w:cs="Arial"/>
              </w:rPr>
            </w:pPr>
          </w:p>
        </w:tc>
      </w:tr>
      <w:tr w:rsidR="00CB1D53" w:rsidRPr="00D87C73" w14:paraId="567C17BD"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07CDBCB" w14:textId="0FFD8D29" w:rsidR="00CB1D53" w:rsidRPr="004E3062" w:rsidRDefault="00B11E60" w:rsidP="00CB1D53">
            <w:pPr>
              <w:jc w:val="center"/>
              <w:rPr>
                <w:rFonts w:ascii="Arial" w:hAnsi="Arial" w:cs="Arial"/>
                <w:sz w:val="20"/>
                <w:szCs w:val="20"/>
              </w:rPr>
            </w:pPr>
            <w:r>
              <w:rPr>
                <w:rFonts w:ascii="Arial" w:hAnsi="Arial" w:cs="Arial"/>
                <w:sz w:val="20"/>
                <w:szCs w:val="20"/>
              </w:rPr>
              <w:t>31</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108E96B" w14:textId="417B2DB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Dish drying rack</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3DEF6C36" w14:textId="0564442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Rack</w:t>
            </w:r>
          </w:p>
        </w:tc>
        <w:tc>
          <w:tcPr>
            <w:tcW w:w="854" w:type="dxa"/>
            <w:tcBorders>
              <w:top w:val="nil"/>
              <w:left w:val="nil"/>
              <w:bottom w:val="single" w:sz="4" w:space="0" w:color="auto"/>
              <w:right w:val="single" w:sz="4" w:space="0" w:color="auto"/>
            </w:tcBorders>
            <w:shd w:val="clear" w:color="auto" w:fill="auto"/>
            <w:noWrap/>
            <w:vAlign w:val="bottom"/>
            <w:hideMark/>
          </w:tcPr>
          <w:p w14:paraId="2517324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5EFAAE7" w14:textId="77777777" w:rsidR="00CB1D53" w:rsidRPr="004E3062" w:rsidRDefault="00CB1D53" w:rsidP="00CB1D53">
            <w:pPr>
              <w:jc w:val="left"/>
              <w:rPr>
                <w:rFonts w:ascii="Arial" w:hAnsi="Arial" w:cs="Arial"/>
              </w:rPr>
            </w:pPr>
          </w:p>
        </w:tc>
      </w:tr>
      <w:tr w:rsidR="00CB1D53" w:rsidRPr="00D87C73" w14:paraId="6331960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1A793DC" w14:textId="2E0268C4" w:rsidR="00CB1D53" w:rsidRPr="004E3062" w:rsidRDefault="00B11E60" w:rsidP="00CB1D53">
            <w:pPr>
              <w:jc w:val="center"/>
              <w:rPr>
                <w:rFonts w:ascii="Arial" w:hAnsi="Arial" w:cs="Arial"/>
                <w:sz w:val="20"/>
                <w:szCs w:val="20"/>
              </w:rPr>
            </w:pPr>
            <w:r>
              <w:rPr>
                <w:rFonts w:ascii="Arial" w:hAnsi="Arial" w:cs="Arial"/>
                <w:sz w:val="20"/>
                <w:szCs w:val="20"/>
              </w:rPr>
              <w:t>32</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4E055D5" w14:textId="414F808E"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Disposable cups big size pkt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6D49B068" w14:textId="52B3588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Packet of 50</w:t>
            </w:r>
          </w:p>
        </w:tc>
        <w:tc>
          <w:tcPr>
            <w:tcW w:w="854" w:type="dxa"/>
            <w:tcBorders>
              <w:top w:val="nil"/>
              <w:left w:val="nil"/>
              <w:bottom w:val="single" w:sz="4" w:space="0" w:color="auto"/>
              <w:right w:val="single" w:sz="4" w:space="0" w:color="auto"/>
            </w:tcBorders>
            <w:shd w:val="clear" w:color="auto" w:fill="auto"/>
            <w:noWrap/>
            <w:vAlign w:val="bottom"/>
            <w:hideMark/>
          </w:tcPr>
          <w:p w14:paraId="3F01726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58FA820" w14:textId="77777777" w:rsidR="00CB1D53" w:rsidRPr="004E3062" w:rsidRDefault="00CB1D53" w:rsidP="00CB1D53">
            <w:pPr>
              <w:jc w:val="left"/>
              <w:rPr>
                <w:rFonts w:ascii="Arial" w:hAnsi="Arial" w:cs="Arial"/>
              </w:rPr>
            </w:pPr>
          </w:p>
        </w:tc>
      </w:tr>
      <w:tr w:rsidR="00CB1D53" w:rsidRPr="00D87C73" w14:paraId="63E12387"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054C863" w14:textId="3850E52A" w:rsidR="00CB1D53" w:rsidRPr="004E3062" w:rsidRDefault="00B11E60" w:rsidP="00CB1D53">
            <w:pPr>
              <w:jc w:val="center"/>
              <w:rPr>
                <w:rFonts w:ascii="Arial" w:hAnsi="Arial" w:cs="Arial"/>
                <w:sz w:val="20"/>
                <w:szCs w:val="20"/>
              </w:rPr>
            </w:pPr>
            <w:r>
              <w:rPr>
                <w:rFonts w:ascii="Arial" w:hAnsi="Arial" w:cs="Arial"/>
                <w:sz w:val="20"/>
                <w:szCs w:val="20"/>
              </w:rPr>
              <w:t>33</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F982287" w14:textId="07EE629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Disposable cups </w:t>
            </w:r>
            <w:r w:rsidR="006E4A46" w:rsidRPr="00041EED">
              <w:rPr>
                <w:rFonts w:ascii="Arial" w:hAnsi="Arial" w:cs="Arial"/>
                <w:color w:val="000000"/>
                <w:sz w:val="20"/>
                <w:szCs w:val="20"/>
              </w:rPr>
              <w:t>medium</w:t>
            </w:r>
            <w:r w:rsidRPr="00041EED">
              <w:rPr>
                <w:rFonts w:ascii="Arial" w:hAnsi="Arial" w:cs="Arial"/>
                <w:color w:val="000000"/>
                <w:sz w:val="20"/>
                <w:szCs w:val="20"/>
              </w:rPr>
              <w:t xml:space="preserve"> size</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A718776" w14:textId="61E6DE4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Packet of 50</w:t>
            </w:r>
          </w:p>
        </w:tc>
        <w:tc>
          <w:tcPr>
            <w:tcW w:w="854" w:type="dxa"/>
            <w:tcBorders>
              <w:top w:val="nil"/>
              <w:left w:val="nil"/>
              <w:bottom w:val="single" w:sz="4" w:space="0" w:color="auto"/>
              <w:right w:val="single" w:sz="4" w:space="0" w:color="auto"/>
            </w:tcBorders>
            <w:shd w:val="clear" w:color="auto" w:fill="auto"/>
            <w:noWrap/>
            <w:vAlign w:val="bottom"/>
            <w:hideMark/>
          </w:tcPr>
          <w:p w14:paraId="106689BE"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8BF09A0" w14:textId="77777777" w:rsidR="00CB1D53" w:rsidRPr="004E3062" w:rsidRDefault="00CB1D53" w:rsidP="00CB1D53">
            <w:pPr>
              <w:jc w:val="left"/>
              <w:rPr>
                <w:rFonts w:ascii="Arial" w:hAnsi="Arial" w:cs="Arial"/>
              </w:rPr>
            </w:pPr>
          </w:p>
        </w:tc>
      </w:tr>
      <w:tr w:rsidR="00CB1D53" w:rsidRPr="00D87C73" w14:paraId="67D7FE2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F1CDB2B" w14:textId="15A75CC8" w:rsidR="00CB1D53" w:rsidRPr="004E3062" w:rsidRDefault="00B11E60" w:rsidP="00CB1D53">
            <w:pPr>
              <w:jc w:val="center"/>
              <w:rPr>
                <w:rFonts w:ascii="Arial" w:hAnsi="Arial" w:cs="Arial"/>
                <w:sz w:val="20"/>
                <w:szCs w:val="20"/>
              </w:rPr>
            </w:pPr>
            <w:r>
              <w:rPr>
                <w:rFonts w:ascii="Arial" w:hAnsi="Arial" w:cs="Arial"/>
                <w:sz w:val="20"/>
                <w:szCs w:val="20"/>
              </w:rPr>
              <w:t>34</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2110D465" w14:textId="5F47D55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Disposable cups </w:t>
            </w:r>
            <w:r w:rsidR="006E4A46" w:rsidRPr="00041EED">
              <w:rPr>
                <w:rFonts w:ascii="Arial" w:hAnsi="Arial" w:cs="Arial"/>
                <w:color w:val="000000"/>
                <w:sz w:val="20"/>
                <w:szCs w:val="20"/>
              </w:rPr>
              <w:t>small</w:t>
            </w:r>
            <w:r w:rsidRPr="00041EED">
              <w:rPr>
                <w:rFonts w:ascii="Arial" w:hAnsi="Arial" w:cs="Arial"/>
                <w:color w:val="000000"/>
                <w:sz w:val="20"/>
                <w:szCs w:val="20"/>
              </w:rPr>
              <w:t xml:space="preserve"> size</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DB0DD04" w14:textId="3A2A536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Packet of 50</w:t>
            </w:r>
          </w:p>
        </w:tc>
        <w:tc>
          <w:tcPr>
            <w:tcW w:w="854" w:type="dxa"/>
            <w:tcBorders>
              <w:top w:val="nil"/>
              <w:left w:val="nil"/>
              <w:bottom w:val="single" w:sz="4" w:space="0" w:color="auto"/>
              <w:right w:val="single" w:sz="4" w:space="0" w:color="auto"/>
            </w:tcBorders>
            <w:shd w:val="clear" w:color="auto" w:fill="auto"/>
            <w:noWrap/>
            <w:vAlign w:val="bottom"/>
            <w:hideMark/>
          </w:tcPr>
          <w:p w14:paraId="251BB06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24A4F7B" w14:textId="77777777" w:rsidR="00CB1D53" w:rsidRPr="004E3062" w:rsidRDefault="00CB1D53" w:rsidP="00CB1D53">
            <w:pPr>
              <w:jc w:val="left"/>
              <w:rPr>
                <w:rFonts w:ascii="Arial" w:hAnsi="Arial" w:cs="Arial"/>
              </w:rPr>
            </w:pPr>
          </w:p>
        </w:tc>
      </w:tr>
      <w:tr w:rsidR="00CB1D53" w:rsidRPr="00D87C73" w14:paraId="14BBBDD1"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43DB0D3" w14:textId="02C0FE47" w:rsidR="00CB1D53" w:rsidRPr="004E3062" w:rsidRDefault="00B11E60" w:rsidP="00CB1D53">
            <w:pPr>
              <w:jc w:val="center"/>
              <w:rPr>
                <w:rFonts w:ascii="Arial" w:hAnsi="Arial" w:cs="Arial"/>
                <w:sz w:val="20"/>
                <w:szCs w:val="20"/>
              </w:rPr>
            </w:pPr>
            <w:r>
              <w:rPr>
                <w:rFonts w:ascii="Arial" w:hAnsi="Arial" w:cs="Arial"/>
                <w:sz w:val="20"/>
                <w:szCs w:val="20"/>
              </w:rPr>
              <w:t>35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2DB57142" w14:textId="61D0A98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Dust bin </w:t>
            </w:r>
            <w:r w:rsidR="006E4A46" w:rsidRPr="00041EED">
              <w:rPr>
                <w:rFonts w:ascii="Arial" w:hAnsi="Arial" w:cs="Arial"/>
                <w:color w:val="000000"/>
                <w:sz w:val="20"/>
                <w:szCs w:val="20"/>
              </w:rPr>
              <w:t>big</w:t>
            </w:r>
            <w:r w:rsidRPr="00041EED">
              <w:rPr>
                <w:rFonts w:ascii="Arial" w:hAnsi="Arial" w:cs="Arial"/>
                <w:color w:val="000000"/>
                <w:sz w:val="20"/>
                <w:szCs w:val="20"/>
              </w:rPr>
              <w:t xml:space="preserve"> size plastic</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24C6CC51" w14:textId="698DD94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9990302"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E155DC8" w14:textId="77777777" w:rsidR="00CB1D53" w:rsidRPr="004E3062" w:rsidRDefault="00CB1D53" w:rsidP="00CB1D53">
            <w:pPr>
              <w:jc w:val="left"/>
              <w:rPr>
                <w:rFonts w:ascii="Arial" w:hAnsi="Arial" w:cs="Arial"/>
              </w:rPr>
            </w:pPr>
          </w:p>
        </w:tc>
      </w:tr>
      <w:tr w:rsidR="00CB1D53" w:rsidRPr="00D87C73" w14:paraId="0112BAB9"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16DADA8" w14:textId="0FCE5A26" w:rsidR="00CB1D53" w:rsidRPr="004E3062" w:rsidRDefault="00B11E60" w:rsidP="00CB1D53">
            <w:pPr>
              <w:jc w:val="center"/>
              <w:rPr>
                <w:rFonts w:ascii="Arial" w:hAnsi="Arial" w:cs="Arial"/>
                <w:sz w:val="20"/>
                <w:szCs w:val="20"/>
              </w:rPr>
            </w:pPr>
            <w:r>
              <w:rPr>
                <w:rFonts w:ascii="Arial" w:hAnsi="Arial" w:cs="Arial"/>
                <w:sz w:val="20"/>
                <w:szCs w:val="20"/>
              </w:rPr>
              <w:t>36</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67ABB862" w14:textId="10EEFB4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Euro Silk Jumbo 2 Ply Extra Soft Tissue (100% virgin </w:t>
            </w:r>
            <w:r w:rsidR="00B11E60" w:rsidRPr="00041EED">
              <w:rPr>
                <w:rFonts w:ascii="Arial" w:hAnsi="Arial" w:cs="Arial"/>
                <w:color w:val="000000"/>
                <w:sz w:val="20"/>
                <w:szCs w:val="20"/>
              </w:rPr>
              <w:t>pulp)</w:t>
            </w:r>
            <w:r w:rsidR="00B11E60">
              <w:rPr>
                <w:rFonts w:ascii="Arial" w:hAnsi="Arial" w:cs="Arial"/>
                <w:color w:val="000000"/>
                <w:sz w:val="20"/>
                <w:szCs w:val="20"/>
              </w:rPr>
              <w:t xml:space="preserve"> </w:t>
            </w:r>
            <w:r w:rsidR="00B11E60" w:rsidRPr="006816E2">
              <w:rPr>
                <w:rFonts w:ascii="Arial" w:hAnsi="Arial" w:cs="Arial"/>
                <w:b/>
                <w:bCs/>
                <w:color w:val="000000"/>
                <w:sz w:val="20"/>
                <w:szCs w:val="20"/>
                <w:u w:val="single"/>
              </w:rPr>
              <w:t>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41CD63D7" w14:textId="0EB0BEE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F7C050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3DA844F" w14:textId="77777777" w:rsidR="00CB1D53" w:rsidRPr="004E3062" w:rsidRDefault="00CB1D53" w:rsidP="00CB1D53">
            <w:pPr>
              <w:jc w:val="left"/>
              <w:rPr>
                <w:rFonts w:ascii="Arial" w:hAnsi="Arial" w:cs="Arial"/>
              </w:rPr>
            </w:pPr>
          </w:p>
        </w:tc>
      </w:tr>
      <w:tr w:rsidR="00CB1D53" w:rsidRPr="00D87C73" w14:paraId="28A1568B"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691ED86" w14:textId="16825111" w:rsidR="00CB1D53" w:rsidRPr="004E3062" w:rsidRDefault="00B11E60" w:rsidP="00CB1D53">
            <w:pPr>
              <w:jc w:val="center"/>
              <w:rPr>
                <w:rFonts w:ascii="Arial" w:hAnsi="Arial" w:cs="Arial"/>
                <w:sz w:val="20"/>
                <w:szCs w:val="20"/>
              </w:rPr>
            </w:pPr>
            <w:r>
              <w:rPr>
                <w:rFonts w:ascii="Arial" w:hAnsi="Arial" w:cs="Arial"/>
                <w:sz w:val="20"/>
                <w:szCs w:val="20"/>
              </w:rPr>
              <w:t>37</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67520EDC" w14:textId="5561761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Flasks (1 Litres) the best quality</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521109C7" w14:textId="29320D6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2B0FACC"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A924658" w14:textId="77777777" w:rsidR="00CB1D53" w:rsidRPr="004E3062" w:rsidRDefault="00CB1D53" w:rsidP="00CB1D53">
            <w:pPr>
              <w:jc w:val="left"/>
              <w:rPr>
                <w:rFonts w:ascii="Arial" w:hAnsi="Arial" w:cs="Arial"/>
              </w:rPr>
            </w:pPr>
          </w:p>
        </w:tc>
      </w:tr>
      <w:tr w:rsidR="00CB1D53" w:rsidRPr="00D87C73" w14:paraId="0F7DBDE3"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081CB4B" w14:textId="07C02AF6" w:rsidR="00CB1D53" w:rsidRPr="004E3062" w:rsidRDefault="00B11E60" w:rsidP="00CB1D53">
            <w:pPr>
              <w:jc w:val="center"/>
              <w:rPr>
                <w:rFonts w:ascii="Arial" w:hAnsi="Arial" w:cs="Arial"/>
                <w:sz w:val="20"/>
                <w:szCs w:val="20"/>
              </w:rPr>
            </w:pPr>
            <w:r>
              <w:rPr>
                <w:rFonts w:ascii="Arial" w:hAnsi="Arial" w:cs="Arial"/>
                <w:sz w:val="20"/>
                <w:szCs w:val="20"/>
              </w:rPr>
              <w:t>38</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1E60C9F3" w14:textId="50D1E24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Flasks (2 Litres) the best quality</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230309E" w14:textId="7D98222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DC5DFD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B29D92E" w14:textId="77777777" w:rsidR="00CB1D53" w:rsidRPr="004E3062" w:rsidRDefault="00CB1D53" w:rsidP="00CB1D53">
            <w:pPr>
              <w:jc w:val="left"/>
              <w:rPr>
                <w:rFonts w:ascii="Arial" w:hAnsi="Arial" w:cs="Arial"/>
              </w:rPr>
            </w:pPr>
          </w:p>
        </w:tc>
      </w:tr>
      <w:tr w:rsidR="00CB1D53" w:rsidRPr="00D87C73" w14:paraId="4E4C822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5EA70D3" w14:textId="203853C0" w:rsidR="00CB1D53" w:rsidRPr="004E3062" w:rsidRDefault="00B11E60" w:rsidP="00CB1D53">
            <w:pPr>
              <w:jc w:val="center"/>
              <w:rPr>
                <w:rFonts w:ascii="Arial" w:hAnsi="Arial" w:cs="Arial"/>
                <w:sz w:val="20"/>
                <w:szCs w:val="20"/>
              </w:rPr>
            </w:pPr>
            <w:r>
              <w:rPr>
                <w:rFonts w:ascii="Arial" w:hAnsi="Arial" w:cs="Arial"/>
                <w:sz w:val="20"/>
                <w:szCs w:val="20"/>
              </w:rPr>
              <w:t>39</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6DF733CE" w14:textId="24BE17B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Flasks (3Litres) the best quality</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3F8B47EB" w14:textId="5D35D9E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5D52D35E"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D83A48D" w14:textId="77777777" w:rsidR="00CB1D53" w:rsidRPr="004E3062" w:rsidRDefault="00CB1D53" w:rsidP="00CB1D53">
            <w:pPr>
              <w:jc w:val="left"/>
              <w:rPr>
                <w:rFonts w:ascii="Arial" w:hAnsi="Arial" w:cs="Arial"/>
              </w:rPr>
            </w:pPr>
          </w:p>
        </w:tc>
      </w:tr>
      <w:tr w:rsidR="00CB1D53" w:rsidRPr="00D87C73" w14:paraId="66E8E63D"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82AC0BA" w14:textId="711811AB" w:rsidR="00CB1D53" w:rsidRPr="004E3062" w:rsidRDefault="00B11E60" w:rsidP="00CB1D53">
            <w:pPr>
              <w:jc w:val="center"/>
              <w:rPr>
                <w:rFonts w:ascii="Arial" w:hAnsi="Arial" w:cs="Arial"/>
                <w:sz w:val="20"/>
                <w:szCs w:val="20"/>
              </w:rPr>
            </w:pPr>
            <w:r>
              <w:rPr>
                <w:rFonts w:ascii="Arial" w:hAnsi="Arial" w:cs="Arial"/>
                <w:sz w:val="20"/>
                <w:szCs w:val="20"/>
              </w:rPr>
              <w:t>40</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4B308B3E" w14:textId="2BA0B8B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Flasks (5 Litres) the best quality</w:t>
            </w:r>
          </w:p>
        </w:tc>
        <w:tc>
          <w:tcPr>
            <w:tcW w:w="1119" w:type="dxa"/>
            <w:gridSpan w:val="2"/>
            <w:tcBorders>
              <w:top w:val="nil"/>
              <w:left w:val="nil"/>
              <w:bottom w:val="single" w:sz="4" w:space="0" w:color="000000"/>
              <w:right w:val="single" w:sz="4" w:space="0" w:color="000000"/>
            </w:tcBorders>
            <w:shd w:val="clear" w:color="auto" w:fill="auto"/>
            <w:noWrap/>
            <w:vAlign w:val="bottom"/>
          </w:tcPr>
          <w:p w14:paraId="205AA40A" w14:textId="75F517C8" w:rsidR="00CB1D53"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tcPr>
          <w:p w14:paraId="5053D74B" w14:textId="77777777" w:rsidR="00CB1D53" w:rsidRPr="004E3062" w:rsidRDefault="00CB1D53" w:rsidP="00CB1D53">
            <w:pPr>
              <w:jc w:val="left"/>
              <w:rPr>
                <w:rFonts w:ascii="Arial" w:hAnsi="Arial" w:cs="Arial"/>
              </w:rPr>
            </w:pPr>
          </w:p>
        </w:tc>
        <w:tc>
          <w:tcPr>
            <w:tcW w:w="3106" w:type="dxa"/>
            <w:tcBorders>
              <w:top w:val="nil"/>
              <w:left w:val="nil"/>
              <w:bottom w:val="single" w:sz="4" w:space="0" w:color="auto"/>
              <w:right w:val="single" w:sz="4" w:space="0" w:color="auto"/>
            </w:tcBorders>
            <w:shd w:val="clear" w:color="auto" w:fill="auto"/>
            <w:vAlign w:val="bottom"/>
          </w:tcPr>
          <w:p w14:paraId="3B7732E9" w14:textId="77777777" w:rsidR="00CB1D53" w:rsidRPr="004E3062" w:rsidRDefault="00CB1D53" w:rsidP="00CB1D53">
            <w:pPr>
              <w:jc w:val="left"/>
              <w:rPr>
                <w:rFonts w:ascii="Arial" w:hAnsi="Arial" w:cs="Arial"/>
              </w:rPr>
            </w:pPr>
          </w:p>
        </w:tc>
      </w:tr>
      <w:tr w:rsidR="00CB1D53" w:rsidRPr="00D87C73" w14:paraId="4DD8815D"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FD5AAF3" w14:textId="6224CC3D" w:rsidR="00CB1D53" w:rsidRPr="004E3062" w:rsidRDefault="00B11E60" w:rsidP="00CB1D53">
            <w:pPr>
              <w:jc w:val="center"/>
              <w:rPr>
                <w:rFonts w:ascii="Arial" w:hAnsi="Arial" w:cs="Arial"/>
                <w:sz w:val="20"/>
                <w:szCs w:val="20"/>
              </w:rPr>
            </w:pPr>
            <w:r>
              <w:rPr>
                <w:rFonts w:ascii="Arial" w:hAnsi="Arial" w:cs="Arial"/>
                <w:sz w:val="20"/>
                <w:szCs w:val="20"/>
              </w:rPr>
              <w:t>41</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30BD843" w14:textId="015C8CC6" w:rsidR="00CB1D53" w:rsidRPr="004E3062" w:rsidRDefault="009510F1" w:rsidP="00CB1D53">
            <w:pPr>
              <w:jc w:val="left"/>
              <w:rPr>
                <w:rFonts w:ascii="Arial" w:hAnsi="Arial" w:cs="Arial"/>
                <w:sz w:val="20"/>
                <w:szCs w:val="20"/>
              </w:rPr>
            </w:pPr>
            <w:r w:rsidRPr="00041EED">
              <w:rPr>
                <w:rFonts w:ascii="Arial" w:hAnsi="Arial" w:cs="Arial"/>
                <w:color w:val="000000"/>
                <w:sz w:val="20"/>
                <w:szCs w:val="20"/>
              </w:rPr>
              <w:t>Flavor</w:t>
            </w:r>
            <w:r w:rsidR="00CB1D53" w:rsidRPr="00041EED">
              <w:rPr>
                <w:rFonts w:ascii="Arial" w:hAnsi="Arial" w:cs="Arial"/>
                <w:color w:val="000000"/>
                <w:sz w:val="20"/>
                <w:szCs w:val="20"/>
              </w:rPr>
              <w:t xml:space="preserve"> for baking Cake _</w:t>
            </w:r>
            <w:r w:rsidR="005907C8" w:rsidRPr="00041EED">
              <w:rPr>
                <w:rFonts w:ascii="Arial" w:hAnsi="Arial" w:cs="Arial"/>
                <w:color w:val="000000"/>
                <w:sz w:val="20"/>
                <w:szCs w:val="20"/>
              </w:rPr>
              <w:t>Vanilla</w:t>
            </w:r>
            <w:r w:rsidR="00CB1D53" w:rsidRPr="00041EED">
              <w:rPr>
                <w:rFonts w:ascii="Arial" w:hAnsi="Arial" w:cs="Arial"/>
                <w:color w:val="000000"/>
                <w:sz w:val="20"/>
                <w:szCs w:val="20"/>
              </w:rPr>
              <w:t xml:space="preserve"> excellent</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48744DB8" w14:textId="0F609A9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Liter</w:t>
            </w:r>
          </w:p>
        </w:tc>
        <w:tc>
          <w:tcPr>
            <w:tcW w:w="854" w:type="dxa"/>
            <w:tcBorders>
              <w:top w:val="nil"/>
              <w:left w:val="nil"/>
              <w:bottom w:val="single" w:sz="4" w:space="0" w:color="auto"/>
              <w:right w:val="single" w:sz="4" w:space="0" w:color="auto"/>
            </w:tcBorders>
            <w:shd w:val="clear" w:color="auto" w:fill="auto"/>
            <w:noWrap/>
            <w:vAlign w:val="bottom"/>
            <w:hideMark/>
          </w:tcPr>
          <w:p w14:paraId="30D65B58"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A7B0E18" w14:textId="77777777" w:rsidR="00CB1D53" w:rsidRPr="004E3062" w:rsidRDefault="00CB1D53" w:rsidP="00CB1D53">
            <w:pPr>
              <w:jc w:val="left"/>
              <w:rPr>
                <w:rFonts w:ascii="Arial" w:hAnsi="Arial" w:cs="Arial"/>
              </w:rPr>
            </w:pPr>
          </w:p>
        </w:tc>
      </w:tr>
      <w:tr w:rsidR="00CB1D53" w:rsidRPr="00D87C73" w14:paraId="736F7F61"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5E7B40A" w14:textId="26EA3962" w:rsidR="00CB1D53" w:rsidRPr="004E3062" w:rsidRDefault="00B11E60" w:rsidP="00CB1D53">
            <w:pPr>
              <w:jc w:val="center"/>
              <w:rPr>
                <w:rFonts w:ascii="Arial" w:hAnsi="Arial" w:cs="Arial"/>
                <w:sz w:val="20"/>
                <w:szCs w:val="20"/>
              </w:rPr>
            </w:pPr>
            <w:r>
              <w:rPr>
                <w:rFonts w:ascii="Arial" w:hAnsi="Arial" w:cs="Arial"/>
                <w:sz w:val="20"/>
                <w:szCs w:val="20"/>
              </w:rPr>
              <w:t>42</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24F2A2A6" w14:textId="76A67BC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Flavour for baking Cake_Chocolate Bourbon</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B568AEE" w14:textId="68CDA71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Liter</w:t>
            </w:r>
          </w:p>
        </w:tc>
        <w:tc>
          <w:tcPr>
            <w:tcW w:w="854" w:type="dxa"/>
            <w:tcBorders>
              <w:top w:val="nil"/>
              <w:left w:val="nil"/>
              <w:bottom w:val="single" w:sz="4" w:space="0" w:color="auto"/>
              <w:right w:val="single" w:sz="4" w:space="0" w:color="auto"/>
            </w:tcBorders>
            <w:shd w:val="clear" w:color="auto" w:fill="auto"/>
            <w:noWrap/>
            <w:vAlign w:val="bottom"/>
            <w:hideMark/>
          </w:tcPr>
          <w:p w14:paraId="121C9106"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CF44E5F" w14:textId="77777777" w:rsidR="00CB1D53" w:rsidRPr="004E3062" w:rsidRDefault="00CB1D53" w:rsidP="00CB1D53">
            <w:pPr>
              <w:jc w:val="left"/>
              <w:rPr>
                <w:rFonts w:ascii="Arial" w:hAnsi="Arial" w:cs="Arial"/>
              </w:rPr>
            </w:pPr>
          </w:p>
        </w:tc>
      </w:tr>
      <w:tr w:rsidR="00CB1D53" w:rsidRPr="00D87C73" w14:paraId="6A1D7E8A"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776A999" w14:textId="0AA42FE9" w:rsidR="00CB1D53" w:rsidRPr="004E3062" w:rsidRDefault="00B11E60" w:rsidP="00CB1D53">
            <w:pPr>
              <w:jc w:val="center"/>
              <w:rPr>
                <w:rFonts w:ascii="Arial" w:hAnsi="Arial" w:cs="Arial"/>
                <w:sz w:val="20"/>
                <w:szCs w:val="20"/>
              </w:rPr>
            </w:pPr>
            <w:r>
              <w:rPr>
                <w:rFonts w:ascii="Arial" w:hAnsi="Arial" w:cs="Arial"/>
                <w:sz w:val="20"/>
                <w:szCs w:val="20"/>
              </w:rPr>
              <w:t>43</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3E5501B6" w14:textId="1A79B08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Flavour for baking Cake_Coffee flavour</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5E2F869F" w14:textId="1441515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Liter</w:t>
            </w:r>
          </w:p>
        </w:tc>
        <w:tc>
          <w:tcPr>
            <w:tcW w:w="854" w:type="dxa"/>
            <w:tcBorders>
              <w:top w:val="nil"/>
              <w:left w:val="nil"/>
              <w:bottom w:val="single" w:sz="4" w:space="0" w:color="auto"/>
              <w:right w:val="single" w:sz="4" w:space="0" w:color="auto"/>
            </w:tcBorders>
            <w:shd w:val="clear" w:color="auto" w:fill="auto"/>
            <w:noWrap/>
            <w:vAlign w:val="bottom"/>
            <w:hideMark/>
          </w:tcPr>
          <w:p w14:paraId="604C63FE"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DA4E621" w14:textId="77777777" w:rsidR="00CB1D53" w:rsidRPr="004E3062" w:rsidRDefault="00CB1D53" w:rsidP="00CB1D53">
            <w:pPr>
              <w:jc w:val="left"/>
              <w:rPr>
                <w:rFonts w:ascii="Arial" w:hAnsi="Arial" w:cs="Arial"/>
              </w:rPr>
            </w:pPr>
          </w:p>
        </w:tc>
      </w:tr>
      <w:tr w:rsidR="00CB1D53" w:rsidRPr="00D87C73" w14:paraId="5AEF1C8A"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88C6C65" w14:textId="2D379468" w:rsidR="00CB1D53" w:rsidRPr="004E3062" w:rsidRDefault="00B11E60" w:rsidP="00CB1D53">
            <w:pPr>
              <w:jc w:val="center"/>
              <w:rPr>
                <w:rFonts w:ascii="Arial" w:hAnsi="Arial" w:cs="Arial"/>
                <w:sz w:val="20"/>
                <w:szCs w:val="20"/>
              </w:rPr>
            </w:pPr>
            <w:r>
              <w:rPr>
                <w:rFonts w:ascii="Arial" w:hAnsi="Arial" w:cs="Arial"/>
                <w:sz w:val="20"/>
                <w:szCs w:val="20"/>
              </w:rPr>
              <w:t>44</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0E2726A0" w14:textId="47A1C01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Flavour for baking Cake_Strawberry fresh</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F0189FE" w14:textId="760BD78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Liter</w:t>
            </w:r>
          </w:p>
        </w:tc>
        <w:tc>
          <w:tcPr>
            <w:tcW w:w="854" w:type="dxa"/>
            <w:tcBorders>
              <w:top w:val="nil"/>
              <w:left w:val="nil"/>
              <w:bottom w:val="single" w:sz="4" w:space="0" w:color="auto"/>
              <w:right w:val="single" w:sz="4" w:space="0" w:color="auto"/>
            </w:tcBorders>
            <w:shd w:val="clear" w:color="auto" w:fill="auto"/>
            <w:noWrap/>
            <w:vAlign w:val="bottom"/>
            <w:hideMark/>
          </w:tcPr>
          <w:p w14:paraId="49177BC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4F4B5CC" w14:textId="77777777" w:rsidR="00CB1D53" w:rsidRPr="004E3062" w:rsidRDefault="00CB1D53" w:rsidP="00CB1D53">
            <w:pPr>
              <w:jc w:val="left"/>
              <w:rPr>
                <w:rFonts w:ascii="Arial" w:hAnsi="Arial" w:cs="Arial"/>
              </w:rPr>
            </w:pPr>
          </w:p>
        </w:tc>
      </w:tr>
      <w:tr w:rsidR="00CB1D53" w:rsidRPr="00D87C73" w14:paraId="15327A27"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226B446" w14:textId="1F114C82" w:rsidR="00CB1D53" w:rsidRPr="004E3062" w:rsidRDefault="00B11E60" w:rsidP="00CB1D53">
            <w:pPr>
              <w:jc w:val="center"/>
              <w:rPr>
                <w:rFonts w:ascii="Arial" w:hAnsi="Arial" w:cs="Arial"/>
                <w:sz w:val="20"/>
                <w:szCs w:val="20"/>
              </w:rPr>
            </w:pPr>
            <w:r>
              <w:rPr>
                <w:rFonts w:ascii="Arial" w:hAnsi="Arial" w:cs="Arial"/>
                <w:sz w:val="20"/>
                <w:szCs w:val="20"/>
              </w:rPr>
              <w:t>45</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1DEA89D" w14:textId="64BA333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Flavour for baking Cake_Vanila powder</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5F757F1" w14:textId="2CDA02D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Liter</w:t>
            </w:r>
          </w:p>
        </w:tc>
        <w:tc>
          <w:tcPr>
            <w:tcW w:w="854" w:type="dxa"/>
            <w:tcBorders>
              <w:top w:val="nil"/>
              <w:left w:val="nil"/>
              <w:bottom w:val="single" w:sz="4" w:space="0" w:color="auto"/>
              <w:right w:val="single" w:sz="4" w:space="0" w:color="auto"/>
            </w:tcBorders>
            <w:shd w:val="clear" w:color="auto" w:fill="auto"/>
            <w:noWrap/>
            <w:vAlign w:val="bottom"/>
            <w:hideMark/>
          </w:tcPr>
          <w:p w14:paraId="4CF58846"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279C977" w14:textId="77777777" w:rsidR="00CB1D53" w:rsidRPr="004E3062" w:rsidRDefault="00CB1D53" w:rsidP="00CB1D53">
            <w:pPr>
              <w:jc w:val="left"/>
              <w:rPr>
                <w:rFonts w:ascii="Arial" w:hAnsi="Arial" w:cs="Arial"/>
              </w:rPr>
            </w:pPr>
          </w:p>
        </w:tc>
      </w:tr>
      <w:tr w:rsidR="00CB1D53" w:rsidRPr="00D87C73" w14:paraId="22A94CE4"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C84EC2F" w14:textId="1DFAC36C" w:rsidR="00CB1D53" w:rsidRPr="004E3062" w:rsidRDefault="00B11E60" w:rsidP="00CB1D53">
            <w:pPr>
              <w:jc w:val="center"/>
              <w:rPr>
                <w:rFonts w:ascii="Arial" w:hAnsi="Arial" w:cs="Arial"/>
                <w:sz w:val="20"/>
                <w:szCs w:val="20"/>
              </w:rPr>
            </w:pPr>
            <w:r>
              <w:rPr>
                <w:rFonts w:ascii="Arial" w:hAnsi="Arial" w:cs="Arial"/>
                <w:sz w:val="20"/>
                <w:szCs w:val="20"/>
              </w:rPr>
              <w:t>46</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22659287" w14:textId="5199D70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Flavours for baking cake_Pineapple excellent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2DB31B83" w14:textId="7517F45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Liter</w:t>
            </w:r>
          </w:p>
        </w:tc>
        <w:tc>
          <w:tcPr>
            <w:tcW w:w="854" w:type="dxa"/>
            <w:tcBorders>
              <w:top w:val="nil"/>
              <w:left w:val="nil"/>
              <w:bottom w:val="single" w:sz="4" w:space="0" w:color="auto"/>
              <w:right w:val="single" w:sz="4" w:space="0" w:color="auto"/>
            </w:tcBorders>
            <w:shd w:val="clear" w:color="auto" w:fill="auto"/>
            <w:noWrap/>
            <w:vAlign w:val="bottom"/>
            <w:hideMark/>
          </w:tcPr>
          <w:p w14:paraId="4B333B98"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782093E" w14:textId="77777777" w:rsidR="00CB1D53" w:rsidRPr="004E3062" w:rsidRDefault="00CB1D53" w:rsidP="00CB1D53">
            <w:pPr>
              <w:jc w:val="left"/>
              <w:rPr>
                <w:rFonts w:ascii="Arial" w:hAnsi="Arial" w:cs="Arial"/>
              </w:rPr>
            </w:pPr>
          </w:p>
        </w:tc>
      </w:tr>
      <w:tr w:rsidR="00CB1D53" w:rsidRPr="00D87C73" w14:paraId="5A7DA7A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3F7979A" w14:textId="6956B268" w:rsidR="00CB1D53" w:rsidRPr="004E3062" w:rsidRDefault="00B11E60" w:rsidP="00CB1D53">
            <w:pPr>
              <w:jc w:val="center"/>
              <w:rPr>
                <w:rFonts w:ascii="Arial" w:hAnsi="Arial" w:cs="Arial"/>
                <w:sz w:val="20"/>
                <w:szCs w:val="20"/>
              </w:rPr>
            </w:pPr>
            <w:r>
              <w:rPr>
                <w:rFonts w:ascii="Arial" w:hAnsi="Arial" w:cs="Arial"/>
                <w:sz w:val="20"/>
                <w:szCs w:val="20"/>
              </w:rPr>
              <w:t>47</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5C7FC171" w14:textId="156806D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Food Color for bakery (In liquid form)-Kenyan</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2C2CE55E" w14:textId="11FA11C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In cylindrical bottles</w:t>
            </w:r>
          </w:p>
        </w:tc>
        <w:tc>
          <w:tcPr>
            <w:tcW w:w="854" w:type="dxa"/>
            <w:tcBorders>
              <w:top w:val="nil"/>
              <w:left w:val="nil"/>
              <w:bottom w:val="single" w:sz="4" w:space="0" w:color="auto"/>
              <w:right w:val="single" w:sz="4" w:space="0" w:color="auto"/>
            </w:tcBorders>
            <w:shd w:val="clear" w:color="auto" w:fill="auto"/>
            <w:noWrap/>
            <w:vAlign w:val="bottom"/>
            <w:hideMark/>
          </w:tcPr>
          <w:p w14:paraId="51680E68"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FFD7BA8" w14:textId="77777777" w:rsidR="00CB1D53" w:rsidRPr="004E3062" w:rsidRDefault="00CB1D53" w:rsidP="00CB1D53">
            <w:pPr>
              <w:jc w:val="left"/>
              <w:rPr>
                <w:rFonts w:ascii="Arial" w:hAnsi="Arial" w:cs="Arial"/>
              </w:rPr>
            </w:pPr>
          </w:p>
        </w:tc>
      </w:tr>
      <w:tr w:rsidR="00CB1D53" w:rsidRPr="00D87C73" w14:paraId="7D535DA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194D642" w14:textId="31DBF585" w:rsidR="00CB1D53" w:rsidRPr="004E3062" w:rsidRDefault="00B11E60" w:rsidP="00CB1D53">
            <w:pPr>
              <w:jc w:val="center"/>
              <w:rPr>
                <w:rFonts w:ascii="Arial" w:hAnsi="Arial" w:cs="Arial"/>
                <w:sz w:val="20"/>
                <w:szCs w:val="20"/>
              </w:rPr>
            </w:pPr>
            <w:r>
              <w:rPr>
                <w:rFonts w:ascii="Arial" w:hAnsi="Arial" w:cs="Arial"/>
                <w:sz w:val="20"/>
                <w:szCs w:val="20"/>
              </w:rPr>
              <w:t>48</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65EC64BC" w14:textId="4DD29B9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Food Warmers</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38E17A6E" w14:textId="0B73F71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3D22AAA6"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5F9703A" w14:textId="77777777" w:rsidR="00CB1D53" w:rsidRPr="004E3062" w:rsidRDefault="00CB1D53" w:rsidP="00CB1D53">
            <w:pPr>
              <w:jc w:val="left"/>
              <w:rPr>
                <w:rFonts w:ascii="Arial" w:hAnsi="Arial" w:cs="Arial"/>
              </w:rPr>
            </w:pPr>
          </w:p>
        </w:tc>
      </w:tr>
      <w:tr w:rsidR="00CB1D53" w:rsidRPr="00D87C73" w14:paraId="72F27760"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23D9263" w14:textId="27B5DB6A" w:rsidR="00CB1D53" w:rsidRPr="004E3062" w:rsidRDefault="00B11E60" w:rsidP="00CB1D53">
            <w:pPr>
              <w:jc w:val="center"/>
              <w:rPr>
                <w:rFonts w:ascii="Arial" w:hAnsi="Arial" w:cs="Arial"/>
                <w:sz w:val="20"/>
                <w:szCs w:val="20"/>
              </w:rPr>
            </w:pPr>
            <w:r>
              <w:rPr>
                <w:rFonts w:ascii="Arial" w:hAnsi="Arial" w:cs="Arial"/>
                <w:sz w:val="20"/>
                <w:szCs w:val="20"/>
              </w:rPr>
              <w:t>49</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0F25A008" w14:textId="6EC4E17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Fruit Slicer</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31791200" w14:textId="2FE370C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CB4523C"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CC37F2A" w14:textId="77777777" w:rsidR="00CB1D53" w:rsidRPr="004E3062" w:rsidRDefault="00CB1D53" w:rsidP="00CB1D53">
            <w:pPr>
              <w:jc w:val="left"/>
              <w:rPr>
                <w:rFonts w:ascii="Arial" w:hAnsi="Arial" w:cs="Arial"/>
              </w:rPr>
            </w:pPr>
          </w:p>
        </w:tc>
      </w:tr>
      <w:tr w:rsidR="00CB1D53" w:rsidRPr="00D87C73" w14:paraId="18A34134"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ADA874C" w14:textId="08FF5FA7" w:rsidR="00CB1D53" w:rsidRPr="004E3062" w:rsidRDefault="00B11E60" w:rsidP="00CB1D53">
            <w:pPr>
              <w:jc w:val="center"/>
              <w:rPr>
                <w:rFonts w:ascii="Arial" w:hAnsi="Arial" w:cs="Arial"/>
                <w:sz w:val="20"/>
                <w:szCs w:val="20"/>
              </w:rPr>
            </w:pPr>
            <w:r>
              <w:rPr>
                <w:rFonts w:ascii="Arial" w:hAnsi="Arial" w:cs="Arial"/>
                <w:sz w:val="20"/>
                <w:szCs w:val="20"/>
              </w:rPr>
              <w:t>50</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0C855E55" w14:textId="52B9288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Furniture Spray- magic king 300ml</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3808FAF" w14:textId="7FDF822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26151E3E"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335F922" w14:textId="77777777" w:rsidR="00CB1D53" w:rsidRPr="004E3062" w:rsidRDefault="00CB1D53" w:rsidP="00CB1D53">
            <w:pPr>
              <w:jc w:val="left"/>
              <w:rPr>
                <w:rFonts w:ascii="Arial" w:hAnsi="Arial" w:cs="Arial"/>
              </w:rPr>
            </w:pPr>
          </w:p>
        </w:tc>
      </w:tr>
      <w:tr w:rsidR="00CB1D53" w:rsidRPr="00D87C73" w14:paraId="3DFC5DC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A09360A" w14:textId="0C410388" w:rsidR="00CB1D53" w:rsidRPr="004E3062" w:rsidRDefault="00B11E60" w:rsidP="00CB1D53">
            <w:pPr>
              <w:jc w:val="center"/>
              <w:rPr>
                <w:rFonts w:ascii="Arial" w:hAnsi="Arial" w:cs="Arial"/>
                <w:sz w:val="20"/>
                <w:szCs w:val="20"/>
              </w:rPr>
            </w:pPr>
            <w:r>
              <w:rPr>
                <w:rFonts w:ascii="Arial" w:hAnsi="Arial" w:cs="Arial"/>
                <w:sz w:val="20"/>
                <w:szCs w:val="20"/>
              </w:rPr>
              <w:t>51</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5E6B08C7" w14:textId="48FC72E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Gallon </w:t>
            </w:r>
            <w:r w:rsidR="006E4A46" w:rsidRPr="00041EED">
              <w:rPr>
                <w:rFonts w:ascii="Arial" w:hAnsi="Arial" w:cs="Arial"/>
                <w:color w:val="000000"/>
                <w:sz w:val="20"/>
                <w:szCs w:val="20"/>
              </w:rPr>
              <w:t>Buckets</w:t>
            </w:r>
            <w:r w:rsidR="006E4A46">
              <w:rPr>
                <w:rFonts w:ascii="Arial" w:hAnsi="Arial" w:cs="Arial"/>
                <w:color w:val="000000"/>
                <w:sz w:val="20"/>
                <w:szCs w:val="20"/>
              </w:rPr>
              <w:t xml:space="preserve"> </w:t>
            </w:r>
            <w:r w:rsidRPr="00041EED">
              <w:rPr>
                <w:rFonts w:ascii="Arial" w:hAnsi="Arial" w:cs="Arial"/>
                <w:color w:val="000000"/>
                <w:sz w:val="20"/>
                <w:szCs w:val="20"/>
              </w:rPr>
              <w:t>(20Litre Capacity)</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4B3CB0C1" w14:textId="22A8ED3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255BC9E"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E31F7CD" w14:textId="77777777" w:rsidR="00CB1D53" w:rsidRPr="004E3062" w:rsidRDefault="00CB1D53" w:rsidP="00CB1D53">
            <w:pPr>
              <w:jc w:val="left"/>
              <w:rPr>
                <w:rFonts w:ascii="Arial" w:hAnsi="Arial" w:cs="Arial"/>
              </w:rPr>
            </w:pPr>
          </w:p>
        </w:tc>
      </w:tr>
      <w:tr w:rsidR="00E41EC9" w:rsidRPr="00D87C73" w14:paraId="1AAFF7DD"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60964A9" w14:textId="39819961" w:rsidR="00E41EC9" w:rsidRDefault="00B11E60" w:rsidP="00CB1D53">
            <w:pPr>
              <w:jc w:val="center"/>
              <w:rPr>
                <w:rFonts w:ascii="Arial" w:hAnsi="Arial" w:cs="Arial"/>
                <w:sz w:val="20"/>
                <w:szCs w:val="20"/>
              </w:rPr>
            </w:pPr>
            <w:r>
              <w:rPr>
                <w:rFonts w:ascii="Arial" w:hAnsi="Arial" w:cs="Arial"/>
                <w:sz w:val="20"/>
                <w:szCs w:val="20"/>
              </w:rPr>
              <w:t>52</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016753C2" w14:textId="4802E8D6" w:rsidR="00E41EC9" w:rsidRDefault="00E41EC9" w:rsidP="00CB1D53">
            <w:pPr>
              <w:jc w:val="left"/>
              <w:rPr>
                <w:rFonts w:ascii="Arial" w:hAnsi="Arial" w:cs="Arial"/>
                <w:color w:val="000000"/>
                <w:sz w:val="20"/>
                <w:szCs w:val="20"/>
              </w:rPr>
            </w:pPr>
            <w:r>
              <w:rPr>
                <w:rFonts w:ascii="Arial" w:hAnsi="Arial" w:cs="Arial"/>
                <w:color w:val="000000"/>
                <w:sz w:val="20"/>
                <w:szCs w:val="20"/>
              </w:rPr>
              <w:t xml:space="preserve">Garlic powder 200g </w:t>
            </w:r>
          </w:p>
        </w:tc>
        <w:tc>
          <w:tcPr>
            <w:tcW w:w="1119" w:type="dxa"/>
            <w:gridSpan w:val="2"/>
            <w:tcBorders>
              <w:top w:val="nil"/>
              <w:left w:val="nil"/>
              <w:bottom w:val="single" w:sz="4" w:space="0" w:color="000000"/>
              <w:right w:val="single" w:sz="4" w:space="0" w:color="000000"/>
            </w:tcBorders>
            <w:shd w:val="clear" w:color="auto" w:fill="auto"/>
            <w:noWrap/>
            <w:vAlign w:val="bottom"/>
          </w:tcPr>
          <w:p w14:paraId="7404DAF7" w14:textId="6F4DAD4C" w:rsidR="00E41EC9" w:rsidRDefault="00E41EC9"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vAlign w:val="bottom"/>
          </w:tcPr>
          <w:p w14:paraId="79513D59" w14:textId="2C60EE2A" w:rsidR="00E41EC9" w:rsidRDefault="00E41EC9" w:rsidP="00CB1D53">
            <w:pPr>
              <w:jc w:val="left"/>
              <w:rPr>
                <w:rFonts w:ascii="Arial" w:hAnsi="Arial" w:cs="Arial"/>
              </w:rPr>
            </w:pPr>
            <w:r>
              <w:rPr>
                <w:rFonts w:ascii="Arial" w:hAnsi="Arial" w:cs="Arial"/>
              </w:rPr>
              <w:t xml:space="preserve"> 1 </w:t>
            </w:r>
          </w:p>
        </w:tc>
        <w:tc>
          <w:tcPr>
            <w:tcW w:w="3106" w:type="dxa"/>
            <w:tcBorders>
              <w:top w:val="nil"/>
              <w:left w:val="nil"/>
              <w:bottom w:val="single" w:sz="4" w:space="0" w:color="auto"/>
              <w:right w:val="single" w:sz="4" w:space="0" w:color="auto"/>
            </w:tcBorders>
            <w:shd w:val="clear" w:color="auto" w:fill="auto"/>
            <w:vAlign w:val="bottom"/>
          </w:tcPr>
          <w:p w14:paraId="3CAB823B" w14:textId="77777777" w:rsidR="00E41EC9" w:rsidRPr="004E3062" w:rsidRDefault="00E41EC9" w:rsidP="00CB1D53">
            <w:pPr>
              <w:jc w:val="left"/>
              <w:rPr>
                <w:rFonts w:ascii="Arial" w:hAnsi="Arial" w:cs="Arial"/>
              </w:rPr>
            </w:pPr>
          </w:p>
        </w:tc>
      </w:tr>
      <w:tr w:rsidR="00C44BB1" w:rsidRPr="00D87C73" w14:paraId="202EE3D1"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86DDC78" w14:textId="7F3FF662" w:rsidR="00C44BB1" w:rsidRDefault="00B11E60" w:rsidP="00CB1D53">
            <w:pPr>
              <w:jc w:val="center"/>
              <w:rPr>
                <w:rFonts w:ascii="Arial" w:hAnsi="Arial" w:cs="Arial"/>
                <w:sz w:val="20"/>
                <w:szCs w:val="20"/>
              </w:rPr>
            </w:pPr>
            <w:r>
              <w:rPr>
                <w:rFonts w:ascii="Arial" w:hAnsi="Arial" w:cs="Arial"/>
                <w:sz w:val="20"/>
                <w:szCs w:val="20"/>
              </w:rPr>
              <w:t>53</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59AFCADF" w14:textId="2070A505" w:rsidR="00C44BB1" w:rsidRPr="00041EED" w:rsidRDefault="00C44BB1" w:rsidP="00CB1D53">
            <w:pPr>
              <w:jc w:val="left"/>
              <w:rPr>
                <w:rFonts w:ascii="Arial" w:hAnsi="Arial" w:cs="Arial"/>
                <w:color w:val="000000"/>
                <w:sz w:val="20"/>
                <w:szCs w:val="20"/>
              </w:rPr>
            </w:pPr>
            <w:r>
              <w:rPr>
                <w:rFonts w:ascii="Arial" w:hAnsi="Arial" w:cs="Arial"/>
                <w:color w:val="000000"/>
                <w:sz w:val="20"/>
                <w:szCs w:val="20"/>
              </w:rPr>
              <w:t xml:space="preserve">Generic 50m </w:t>
            </w:r>
            <w:r w:rsidR="0002479B">
              <w:rPr>
                <w:rFonts w:ascii="Arial" w:hAnsi="Arial" w:cs="Arial"/>
                <w:color w:val="000000"/>
                <w:sz w:val="20"/>
                <w:szCs w:val="20"/>
              </w:rPr>
              <w:t xml:space="preserve">Nylon </w:t>
            </w:r>
            <w:r>
              <w:rPr>
                <w:rFonts w:ascii="Arial" w:hAnsi="Arial" w:cs="Arial"/>
                <w:color w:val="000000"/>
                <w:sz w:val="20"/>
                <w:szCs w:val="20"/>
              </w:rPr>
              <w:t xml:space="preserve">teeth cleaning floss </w:t>
            </w:r>
          </w:p>
        </w:tc>
        <w:tc>
          <w:tcPr>
            <w:tcW w:w="1119" w:type="dxa"/>
            <w:gridSpan w:val="2"/>
            <w:tcBorders>
              <w:top w:val="nil"/>
              <w:left w:val="nil"/>
              <w:bottom w:val="single" w:sz="4" w:space="0" w:color="000000"/>
              <w:right w:val="single" w:sz="4" w:space="0" w:color="000000"/>
            </w:tcBorders>
            <w:shd w:val="clear" w:color="auto" w:fill="auto"/>
            <w:noWrap/>
            <w:vAlign w:val="bottom"/>
          </w:tcPr>
          <w:p w14:paraId="4806C0B3" w14:textId="78506EA1" w:rsidR="00C44BB1" w:rsidRPr="00041EED" w:rsidRDefault="0002479B" w:rsidP="00CB1D53">
            <w:pPr>
              <w:jc w:val="left"/>
              <w:rPr>
                <w:rFonts w:ascii="Arial" w:hAnsi="Arial" w:cs="Arial"/>
                <w:color w:val="000000"/>
                <w:sz w:val="20"/>
                <w:szCs w:val="20"/>
              </w:rPr>
            </w:pPr>
            <w:r>
              <w:rPr>
                <w:rFonts w:ascii="Arial" w:hAnsi="Arial" w:cs="Arial"/>
                <w:color w:val="000000"/>
                <w:sz w:val="20"/>
                <w:szCs w:val="20"/>
              </w:rPr>
              <w:t xml:space="preserve">String </w:t>
            </w:r>
          </w:p>
        </w:tc>
        <w:tc>
          <w:tcPr>
            <w:tcW w:w="854" w:type="dxa"/>
            <w:tcBorders>
              <w:top w:val="nil"/>
              <w:left w:val="nil"/>
              <w:bottom w:val="single" w:sz="4" w:space="0" w:color="auto"/>
              <w:right w:val="single" w:sz="4" w:space="0" w:color="auto"/>
            </w:tcBorders>
            <w:shd w:val="clear" w:color="auto" w:fill="auto"/>
            <w:noWrap/>
            <w:vAlign w:val="bottom"/>
          </w:tcPr>
          <w:p w14:paraId="461B7E40" w14:textId="628A0F99" w:rsidR="00C44BB1" w:rsidRPr="004E3062" w:rsidRDefault="0002479B" w:rsidP="00CB1D53">
            <w:pPr>
              <w:jc w:val="left"/>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27C73452" w14:textId="77777777" w:rsidR="00C44BB1" w:rsidRPr="004E3062" w:rsidRDefault="00C44BB1" w:rsidP="00CB1D53">
            <w:pPr>
              <w:jc w:val="left"/>
              <w:rPr>
                <w:rFonts w:ascii="Arial" w:hAnsi="Arial" w:cs="Arial"/>
              </w:rPr>
            </w:pPr>
          </w:p>
        </w:tc>
      </w:tr>
      <w:tr w:rsidR="00315B50" w:rsidRPr="00D87C73" w14:paraId="0FAB25D8"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37CB454" w14:textId="3CF61EFA" w:rsidR="00315B50" w:rsidRDefault="00B11E60" w:rsidP="00CB1D53">
            <w:pPr>
              <w:jc w:val="center"/>
              <w:rPr>
                <w:rFonts w:ascii="Arial" w:hAnsi="Arial" w:cs="Arial"/>
                <w:sz w:val="20"/>
                <w:szCs w:val="20"/>
              </w:rPr>
            </w:pPr>
            <w:r>
              <w:rPr>
                <w:rFonts w:ascii="Arial" w:hAnsi="Arial" w:cs="Arial"/>
                <w:sz w:val="20"/>
                <w:szCs w:val="20"/>
              </w:rPr>
              <w:t>54</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421EDC72" w14:textId="6FB77AFA" w:rsidR="00315B50" w:rsidRPr="00041EED" w:rsidRDefault="00315B50" w:rsidP="00CB1D53">
            <w:pPr>
              <w:jc w:val="left"/>
              <w:rPr>
                <w:rFonts w:ascii="Arial" w:hAnsi="Arial" w:cs="Arial"/>
                <w:color w:val="000000"/>
                <w:sz w:val="20"/>
                <w:szCs w:val="20"/>
              </w:rPr>
            </w:pPr>
            <w:r>
              <w:rPr>
                <w:rFonts w:ascii="Arial" w:hAnsi="Arial" w:cs="Arial"/>
                <w:color w:val="000000"/>
                <w:sz w:val="20"/>
                <w:szCs w:val="20"/>
              </w:rPr>
              <w:t xml:space="preserve">Generic Ginger Powder 250gms </w:t>
            </w:r>
          </w:p>
        </w:tc>
        <w:tc>
          <w:tcPr>
            <w:tcW w:w="1119" w:type="dxa"/>
            <w:gridSpan w:val="2"/>
            <w:tcBorders>
              <w:top w:val="nil"/>
              <w:left w:val="nil"/>
              <w:bottom w:val="single" w:sz="4" w:space="0" w:color="000000"/>
              <w:right w:val="single" w:sz="4" w:space="0" w:color="000000"/>
            </w:tcBorders>
            <w:shd w:val="clear" w:color="auto" w:fill="auto"/>
            <w:noWrap/>
            <w:vAlign w:val="bottom"/>
          </w:tcPr>
          <w:p w14:paraId="34FBEAC4" w14:textId="05F8B150" w:rsidR="00315B50" w:rsidRPr="00041EED" w:rsidRDefault="00315B50"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vAlign w:val="bottom"/>
          </w:tcPr>
          <w:p w14:paraId="3F6A2384" w14:textId="2EEDB70C" w:rsidR="00315B50" w:rsidRPr="004E3062" w:rsidRDefault="00315B50" w:rsidP="00CB1D53">
            <w:pPr>
              <w:jc w:val="left"/>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65E14F46" w14:textId="77777777" w:rsidR="00315B50" w:rsidRPr="004E3062" w:rsidRDefault="00315B50" w:rsidP="00CB1D53">
            <w:pPr>
              <w:jc w:val="left"/>
              <w:rPr>
                <w:rFonts w:ascii="Arial" w:hAnsi="Arial" w:cs="Arial"/>
              </w:rPr>
            </w:pPr>
          </w:p>
        </w:tc>
      </w:tr>
      <w:tr w:rsidR="003A59F3" w:rsidRPr="00D87C73" w14:paraId="3A9E128A"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40E04C8" w14:textId="69C48B24" w:rsidR="003A59F3" w:rsidRDefault="00B11E60" w:rsidP="00CB1D53">
            <w:pPr>
              <w:jc w:val="center"/>
              <w:rPr>
                <w:rFonts w:ascii="Arial" w:hAnsi="Arial" w:cs="Arial"/>
                <w:sz w:val="20"/>
                <w:szCs w:val="20"/>
              </w:rPr>
            </w:pPr>
            <w:r>
              <w:rPr>
                <w:rFonts w:ascii="Arial" w:hAnsi="Arial" w:cs="Arial"/>
                <w:sz w:val="20"/>
                <w:szCs w:val="20"/>
              </w:rPr>
              <w:t>55</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68DA5421" w14:textId="5886263A" w:rsidR="003A59F3" w:rsidRPr="00041EED" w:rsidRDefault="003A59F3" w:rsidP="00CB1D53">
            <w:pPr>
              <w:jc w:val="left"/>
              <w:rPr>
                <w:rFonts w:ascii="Arial" w:hAnsi="Arial" w:cs="Arial"/>
                <w:color w:val="000000"/>
                <w:sz w:val="20"/>
                <w:szCs w:val="20"/>
              </w:rPr>
            </w:pPr>
            <w:r>
              <w:rPr>
                <w:rFonts w:ascii="Arial" w:hAnsi="Arial" w:cs="Arial"/>
                <w:color w:val="000000"/>
                <w:sz w:val="20"/>
                <w:szCs w:val="20"/>
              </w:rPr>
              <w:t xml:space="preserve">Generic Rosemary leaves Powder 50g </w:t>
            </w:r>
          </w:p>
        </w:tc>
        <w:tc>
          <w:tcPr>
            <w:tcW w:w="1119" w:type="dxa"/>
            <w:gridSpan w:val="2"/>
            <w:tcBorders>
              <w:top w:val="nil"/>
              <w:left w:val="nil"/>
              <w:bottom w:val="single" w:sz="4" w:space="0" w:color="000000"/>
              <w:right w:val="single" w:sz="4" w:space="0" w:color="000000"/>
            </w:tcBorders>
            <w:shd w:val="clear" w:color="auto" w:fill="auto"/>
            <w:noWrap/>
            <w:vAlign w:val="bottom"/>
          </w:tcPr>
          <w:p w14:paraId="1ADA7046" w14:textId="40C8421A" w:rsidR="003A59F3" w:rsidRPr="00041EED" w:rsidRDefault="003A59F3"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vAlign w:val="bottom"/>
          </w:tcPr>
          <w:p w14:paraId="4911F1B0" w14:textId="024FDDCD" w:rsidR="003A59F3" w:rsidRPr="004E3062" w:rsidRDefault="003A59F3" w:rsidP="00CB1D53">
            <w:pPr>
              <w:jc w:val="left"/>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5071D8FC" w14:textId="77777777" w:rsidR="003A59F3" w:rsidRPr="004E3062" w:rsidRDefault="003A59F3" w:rsidP="00CB1D53">
            <w:pPr>
              <w:jc w:val="left"/>
              <w:rPr>
                <w:rFonts w:ascii="Arial" w:hAnsi="Arial" w:cs="Arial"/>
              </w:rPr>
            </w:pPr>
          </w:p>
        </w:tc>
      </w:tr>
      <w:tr w:rsidR="00CB1D53" w:rsidRPr="00D87C73" w14:paraId="68AF96E8"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5A72B49" w14:textId="0E5A0528" w:rsidR="00CB1D53" w:rsidRPr="004E3062" w:rsidRDefault="00B11E60" w:rsidP="00CB1D53">
            <w:pPr>
              <w:jc w:val="center"/>
              <w:rPr>
                <w:rFonts w:ascii="Arial" w:hAnsi="Arial" w:cs="Arial"/>
                <w:sz w:val="20"/>
                <w:szCs w:val="20"/>
              </w:rPr>
            </w:pPr>
            <w:r>
              <w:rPr>
                <w:rFonts w:ascii="Arial" w:hAnsi="Arial" w:cs="Arial"/>
                <w:sz w:val="20"/>
                <w:szCs w:val="20"/>
              </w:rPr>
              <w:t>56</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93450A2" w14:textId="17D0435D" w:rsidR="00CB1D53" w:rsidRPr="004E3062" w:rsidRDefault="006E4A46" w:rsidP="00CB1D53">
            <w:pPr>
              <w:jc w:val="left"/>
              <w:rPr>
                <w:rFonts w:ascii="Arial" w:hAnsi="Arial" w:cs="Arial"/>
                <w:sz w:val="20"/>
                <w:szCs w:val="20"/>
              </w:rPr>
            </w:pPr>
            <w:r w:rsidRPr="00041EED">
              <w:rPr>
                <w:rFonts w:ascii="Arial" w:hAnsi="Arial" w:cs="Arial"/>
                <w:color w:val="000000"/>
                <w:sz w:val="20"/>
                <w:szCs w:val="20"/>
              </w:rPr>
              <w:t>Gingerbread</w:t>
            </w:r>
            <w:r w:rsidR="00CB1D53" w:rsidRPr="00041EED">
              <w:rPr>
                <w:rFonts w:ascii="Arial" w:hAnsi="Arial" w:cs="Arial"/>
                <w:color w:val="000000"/>
                <w:sz w:val="20"/>
                <w:szCs w:val="20"/>
              </w:rPr>
              <w:t xml:space="preserve"> Biscuits- 1kg per tin</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7062AC5" w14:textId="4BA5787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42A3B23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CF7C790" w14:textId="77777777" w:rsidR="00CB1D53" w:rsidRPr="004E3062" w:rsidRDefault="00CB1D53" w:rsidP="00CB1D53">
            <w:pPr>
              <w:jc w:val="left"/>
              <w:rPr>
                <w:rFonts w:ascii="Arial" w:hAnsi="Arial" w:cs="Arial"/>
              </w:rPr>
            </w:pPr>
          </w:p>
        </w:tc>
      </w:tr>
      <w:tr w:rsidR="00CB1D53" w:rsidRPr="00D87C73" w14:paraId="38A3C678"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33D39F1" w14:textId="2F9B0331" w:rsidR="00CB1D53" w:rsidRPr="004E3062" w:rsidRDefault="00B11E60" w:rsidP="00CB1D53">
            <w:pPr>
              <w:jc w:val="center"/>
              <w:rPr>
                <w:rFonts w:ascii="Arial" w:hAnsi="Arial" w:cs="Arial"/>
                <w:sz w:val="20"/>
                <w:szCs w:val="20"/>
              </w:rPr>
            </w:pPr>
            <w:r>
              <w:rPr>
                <w:rFonts w:ascii="Arial" w:hAnsi="Arial" w:cs="Arial"/>
                <w:sz w:val="20"/>
                <w:szCs w:val="20"/>
              </w:rPr>
              <w:t>57</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EE4AF76" w14:textId="27879A9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Glucose Biscuit-24g each piece, 12 pieces per packet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362C24B3" w14:textId="4AA43B7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Packet</w:t>
            </w:r>
          </w:p>
        </w:tc>
        <w:tc>
          <w:tcPr>
            <w:tcW w:w="854" w:type="dxa"/>
            <w:tcBorders>
              <w:top w:val="nil"/>
              <w:left w:val="nil"/>
              <w:bottom w:val="single" w:sz="4" w:space="0" w:color="auto"/>
              <w:right w:val="single" w:sz="4" w:space="0" w:color="auto"/>
            </w:tcBorders>
            <w:shd w:val="clear" w:color="auto" w:fill="auto"/>
            <w:noWrap/>
            <w:vAlign w:val="bottom"/>
            <w:hideMark/>
          </w:tcPr>
          <w:p w14:paraId="5688B0E8"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4F791DE" w14:textId="77777777" w:rsidR="00CB1D53" w:rsidRPr="004E3062" w:rsidRDefault="00CB1D53" w:rsidP="00CB1D53">
            <w:pPr>
              <w:jc w:val="left"/>
              <w:rPr>
                <w:rFonts w:ascii="Arial" w:hAnsi="Arial" w:cs="Arial"/>
              </w:rPr>
            </w:pPr>
          </w:p>
        </w:tc>
      </w:tr>
      <w:tr w:rsidR="00CB1D53" w:rsidRPr="00D87C73" w14:paraId="6D42CD9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E01B4BE" w14:textId="001C3846" w:rsidR="00CB1D53" w:rsidRPr="004E3062" w:rsidRDefault="00B11E60" w:rsidP="00CB1D53">
            <w:pPr>
              <w:jc w:val="center"/>
              <w:rPr>
                <w:rFonts w:ascii="Arial" w:hAnsi="Arial" w:cs="Arial"/>
                <w:sz w:val="20"/>
                <w:szCs w:val="20"/>
              </w:rPr>
            </w:pPr>
            <w:r>
              <w:rPr>
                <w:rFonts w:ascii="Arial" w:hAnsi="Arial" w:cs="Arial"/>
                <w:sz w:val="20"/>
                <w:szCs w:val="20"/>
              </w:rPr>
              <w:t>58</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227FE459" w14:textId="6C00043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Hand </w:t>
            </w:r>
            <w:r w:rsidR="00F5799B" w:rsidRPr="00041EED">
              <w:rPr>
                <w:rFonts w:ascii="Arial" w:hAnsi="Arial" w:cs="Arial"/>
                <w:color w:val="000000"/>
                <w:sz w:val="20"/>
                <w:szCs w:val="20"/>
              </w:rPr>
              <w:t>Sanitizer</w:t>
            </w:r>
            <w:r w:rsidRPr="00041EED">
              <w:rPr>
                <w:rFonts w:ascii="Arial" w:hAnsi="Arial" w:cs="Arial"/>
                <w:color w:val="000000"/>
                <w:sz w:val="20"/>
                <w:szCs w:val="20"/>
              </w:rPr>
              <w:t xml:space="preserve"> (small)- </w:t>
            </w:r>
            <w:r w:rsidR="006E4A46" w:rsidRPr="00041EED">
              <w:rPr>
                <w:rFonts w:ascii="Arial" w:hAnsi="Arial" w:cs="Arial"/>
                <w:color w:val="000000"/>
                <w:sz w:val="20"/>
                <w:szCs w:val="20"/>
              </w:rPr>
              <w:t>Eden</w:t>
            </w:r>
            <w:r w:rsidRPr="00041EED">
              <w:rPr>
                <w:rFonts w:ascii="Arial" w:hAnsi="Arial" w:cs="Arial"/>
                <w:color w:val="000000"/>
                <w:sz w:val="20"/>
                <w:szCs w:val="20"/>
              </w:rPr>
              <w:t xml:space="preserve"> 150ml</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F67DF9C" w14:textId="782B52C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Bottle</w:t>
            </w:r>
          </w:p>
        </w:tc>
        <w:tc>
          <w:tcPr>
            <w:tcW w:w="854" w:type="dxa"/>
            <w:tcBorders>
              <w:top w:val="nil"/>
              <w:left w:val="nil"/>
              <w:bottom w:val="single" w:sz="4" w:space="0" w:color="auto"/>
              <w:right w:val="single" w:sz="4" w:space="0" w:color="auto"/>
            </w:tcBorders>
            <w:shd w:val="clear" w:color="auto" w:fill="auto"/>
            <w:noWrap/>
            <w:vAlign w:val="bottom"/>
            <w:hideMark/>
          </w:tcPr>
          <w:p w14:paraId="6EFA1CC4"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C2E74C8" w14:textId="77777777" w:rsidR="00CB1D53" w:rsidRPr="004E3062" w:rsidRDefault="00CB1D53" w:rsidP="00CB1D53">
            <w:pPr>
              <w:jc w:val="left"/>
              <w:rPr>
                <w:rFonts w:ascii="Arial" w:hAnsi="Arial" w:cs="Arial"/>
              </w:rPr>
            </w:pPr>
          </w:p>
        </w:tc>
      </w:tr>
      <w:tr w:rsidR="00CB1D53" w:rsidRPr="00D87C73" w14:paraId="015D765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6D5BE6C" w14:textId="1944468D" w:rsidR="00CB1D53" w:rsidRPr="004E3062" w:rsidRDefault="00B11E60" w:rsidP="00CB1D53">
            <w:pPr>
              <w:jc w:val="center"/>
              <w:rPr>
                <w:rFonts w:ascii="Arial" w:hAnsi="Arial" w:cs="Arial"/>
                <w:sz w:val="20"/>
                <w:szCs w:val="20"/>
              </w:rPr>
            </w:pPr>
            <w:r>
              <w:rPr>
                <w:rFonts w:ascii="Arial" w:hAnsi="Arial" w:cs="Arial"/>
                <w:sz w:val="20"/>
                <w:szCs w:val="20"/>
              </w:rPr>
              <w:t>59</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0F70149" w14:textId="5BD2375D" w:rsidR="00CB1D53" w:rsidRPr="004E3062" w:rsidRDefault="009510F1" w:rsidP="00CB1D53">
            <w:pPr>
              <w:jc w:val="left"/>
              <w:rPr>
                <w:rFonts w:ascii="Arial" w:hAnsi="Arial" w:cs="Arial"/>
                <w:sz w:val="20"/>
                <w:szCs w:val="20"/>
              </w:rPr>
            </w:pPr>
            <w:r>
              <w:rPr>
                <w:rFonts w:ascii="Arial" w:hAnsi="Arial" w:cs="Arial"/>
                <w:color w:val="000000"/>
                <w:sz w:val="20"/>
                <w:szCs w:val="20"/>
              </w:rPr>
              <w:t xml:space="preserve">Disposable </w:t>
            </w:r>
            <w:r w:rsidR="00CB1D53" w:rsidRPr="00041EED">
              <w:rPr>
                <w:rFonts w:ascii="Arial" w:hAnsi="Arial" w:cs="Arial"/>
                <w:color w:val="000000"/>
                <w:sz w:val="20"/>
                <w:szCs w:val="20"/>
              </w:rPr>
              <w:t xml:space="preserve">Hand </w:t>
            </w:r>
            <w:r w:rsidR="006E4A46" w:rsidRPr="00041EED">
              <w:rPr>
                <w:rFonts w:ascii="Arial" w:hAnsi="Arial" w:cs="Arial"/>
                <w:color w:val="000000"/>
                <w:sz w:val="20"/>
                <w:szCs w:val="20"/>
              </w:rPr>
              <w:t>towels (</w:t>
            </w:r>
            <w:r w:rsidR="00CB1D53" w:rsidRPr="00041EED">
              <w:rPr>
                <w:rFonts w:ascii="Arial" w:hAnsi="Arial" w:cs="Arial"/>
                <w:color w:val="000000"/>
                <w:sz w:val="20"/>
                <w:szCs w:val="20"/>
              </w:rPr>
              <w:t>Fay Kitchen Towels)</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5EF9355E" w14:textId="037735F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9814DEA"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096B9AA" w14:textId="77777777" w:rsidR="00CB1D53" w:rsidRPr="004E3062" w:rsidRDefault="00CB1D53" w:rsidP="00CB1D53">
            <w:pPr>
              <w:jc w:val="left"/>
              <w:rPr>
                <w:rFonts w:ascii="Arial" w:hAnsi="Arial" w:cs="Arial"/>
              </w:rPr>
            </w:pPr>
          </w:p>
        </w:tc>
      </w:tr>
      <w:tr w:rsidR="00CB1D53" w:rsidRPr="00D87C73" w14:paraId="5FDC18ED"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990C6CE" w14:textId="73BCC400" w:rsidR="00CB1D53" w:rsidRPr="004E3062" w:rsidRDefault="00B11E60" w:rsidP="00CB1D53">
            <w:pPr>
              <w:jc w:val="center"/>
              <w:rPr>
                <w:rFonts w:ascii="Arial" w:hAnsi="Arial" w:cs="Arial"/>
                <w:sz w:val="20"/>
                <w:szCs w:val="20"/>
              </w:rPr>
            </w:pPr>
            <w:r>
              <w:rPr>
                <w:rFonts w:ascii="Arial" w:hAnsi="Arial" w:cs="Arial"/>
                <w:sz w:val="20"/>
                <w:szCs w:val="20"/>
              </w:rPr>
              <w:t>60</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227D4AF" w14:textId="6C58E7B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Hand Wash Liquid- </w:t>
            </w:r>
            <w:r w:rsidR="006E4A46" w:rsidRPr="00041EED">
              <w:rPr>
                <w:rFonts w:ascii="Arial" w:hAnsi="Arial" w:cs="Arial"/>
                <w:color w:val="000000"/>
                <w:sz w:val="20"/>
                <w:szCs w:val="20"/>
              </w:rPr>
              <w:t>Papillion</w:t>
            </w:r>
            <w:r w:rsidRPr="00041EED">
              <w:rPr>
                <w:rFonts w:ascii="Arial" w:hAnsi="Arial" w:cs="Arial"/>
                <w:color w:val="000000"/>
                <w:sz w:val="20"/>
                <w:szCs w:val="20"/>
              </w:rPr>
              <w:t xml:space="preserve"> 500ml</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D1708BB" w14:textId="5341CF7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Can</w:t>
            </w:r>
          </w:p>
        </w:tc>
        <w:tc>
          <w:tcPr>
            <w:tcW w:w="854" w:type="dxa"/>
            <w:tcBorders>
              <w:top w:val="nil"/>
              <w:left w:val="nil"/>
              <w:bottom w:val="single" w:sz="4" w:space="0" w:color="auto"/>
              <w:right w:val="single" w:sz="4" w:space="0" w:color="auto"/>
            </w:tcBorders>
            <w:shd w:val="clear" w:color="auto" w:fill="auto"/>
            <w:noWrap/>
            <w:vAlign w:val="bottom"/>
            <w:hideMark/>
          </w:tcPr>
          <w:p w14:paraId="47B6A887"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56C1E88" w14:textId="77777777" w:rsidR="00CB1D53" w:rsidRPr="004E3062" w:rsidRDefault="00CB1D53" w:rsidP="00CB1D53">
            <w:pPr>
              <w:jc w:val="left"/>
              <w:rPr>
                <w:rFonts w:ascii="Arial" w:hAnsi="Arial" w:cs="Arial"/>
              </w:rPr>
            </w:pPr>
          </w:p>
        </w:tc>
      </w:tr>
      <w:tr w:rsidR="00CB1D53" w:rsidRPr="00D87C73" w14:paraId="7F112640"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9B52DEB" w14:textId="513C68BA" w:rsidR="00CB1D53" w:rsidRPr="004E3062" w:rsidRDefault="00B11E60" w:rsidP="00CB1D53">
            <w:pPr>
              <w:jc w:val="center"/>
              <w:rPr>
                <w:rFonts w:ascii="Arial" w:hAnsi="Arial" w:cs="Arial"/>
                <w:sz w:val="20"/>
                <w:szCs w:val="20"/>
              </w:rPr>
            </w:pPr>
            <w:r>
              <w:rPr>
                <w:rFonts w:ascii="Arial" w:hAnsi="Arial" w:cs="Arial"/>
                <w:sz w:val="20"/>
                <w:szCs w:val="20"/>
              </w:rPr>
              <w:t>61</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56AF4079" w14:textId="6C9A21D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Harpic Holder- (wall use, with hook to hang on light items)</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C495353" w14:textId="71F1138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40E6A2C"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80BFDB6" w14:textId="77777777" w:rsidR="00CB1D53" w:rsidRPr="004E3062" w:rsidRDefault="00CB1D53" w:rsidP="00CB1D53">
            <w:pPr>
              <w:jc w:val="left"/>
              <w:rPr>
                <w:rFonts w:ascii="Arial" w:hAnsi="Arial" w:cs="Arial"/>
              </w:rPr>
            </w:pPr>
          </w:p>
        </w:tc>
      </w:tr>
      <w:tr w:rsidR="00CB1D53" w:rsidRPr="00D87C73" w14:paraId="632BD1BE"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FF55E42" w14:textId="00482BA7" w:rsidR="00CB1D53" w:rsidRPr="004E3062" w:rsidRDefault="00B11E60" w:rsidP="00CB1D53">
            <w:pPr>
              <w:jc w:val="center"/>
              <w:rPr>
                <w:rFonts w:ascii="Arial" w:hAnsi="Arial" w:cs="Arial"/>
                <w:sz w:val="20"/>
                <w:szCs w:val="20"/>
              </w:rPr>
            </w:pPr>
            <w:r>
              <w:rPr>
                <w:rFonts w:ascii="Arial" w:hAnsi="Arial" w:cs="Arial"/>
                <w:sz w:val="20"/>
                <w:szCs w:val="20"/>
              </w:rPr>
              <w:t>62</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132DF14E" w14:textId="72928A7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Harpic Triple Action- 500ml</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648F0351" w14:textId="6E542D6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Bottle</w:t>
            </w:r>
          </w:p>
        </w:tc>
        <w:tc>
          <w:tcPr>
            <w:tcW w:w="854" w:type="dxa"/>
            <w:tcBorders>
              <w:top w:val="nil"/>
              <w:left w:val="nil"/>
              <w:bottom w:val="single" w:sz="4" w:space="0" w:color="auto"/>
              <w:right w:val="single" w:sz="4" w:space="0" w:color="auto"/>
            </w:tcBorders>
            <w:shd w:val="clear" w:color="auto" w:fill="auto"/>
            <w:noWrap/>
            <w:vAlign w:val="bottom"/>
            <w:hideMark/>
          </w:tcPr>
          <w:p w14:paraId="5D7F2D4A"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2F95B2D" w14:textId="77777777" w:rsidR="00CB1D53" w:rsidRPr="004E3062" w:rsidRDefault="00CB1D53" w:rsidP="00CB1D53">
            <w:pPr>
              <w:jc w:val="left"/>
              <w:rPr>
                <w:rFonts w:ascii="Arial" w:hAnsi="Arial" w:cs="Arial"/>
              </w:rPr>
            </w:pPr>
          </w:p>
        </w:tc>
      </w:tr>
      <w:tr w:rsidR="00CB1D53" w:rsidRPr="00D87C73" w14:paraId="4D4DF69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31A64BB" w14:textId="275E4B85" w:rsidR="00CB1D53" w:rsidRPr="004E3062" w:rsidRDefault="00B11E60" w:rsidP="00CB1D53">
            <w:pPr>
              <w:jc w:val="center"/>
              <w:rPr>
                <w:rFonts w:ascii="Arial" w:hAnsi="Arial" w:cs="Arial"/>
                <w:sz w:val="20"/>
                <w:szCs w:val="20"/>
              </w:rPr>
            </w:pPr>
            <w:r>
              <w:rPr>
                <w:rFonts w:ascii="Arial" w:hAnsi="Arial" w:cs="Arial"/>
                <w:sz w:val="20"/>
                <w:szCs w:val="20"/>
              </w:rPr>
              <w:lastRenderedPageBreak/>
              <w:t>63</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6971354" w14:textId="407B658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Herbal Tea Leaves - Kisubi 100g</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2CCD5C9A" w14:textId="6448E96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Pks</w:t>
            </w:r>
          </w:p>
        </w:tc>
        <w:tc>
          <w:tcPr>
            <w:tcW w:w="854" w:type="dxa"/>
            <w:tcBorders>
              <w:top w:val="nil"/>
              <w:left w:val="nil"/>
              <w:bottom w:val="single" w:sz="4" w:space="0" w:color="auto"/>
              <w:right w:val="single" w:sz="4" w:space="0" w:color="auto"/>
            </w:tcBorders>
            <w:shd w:val="clear" w:color="auto" w:fill="auto"/>
            <w:noWrap/>
            <w:vAlign w:val="bottom"/>
            <w:hideMark/>
          </w:tcPr>
          <w:p w14:paraId="5D6646A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7B246AC" w14:textId="77777777" w:rsidR="00CB1D53" w:rsidRPr="004E3062" w:rsidRDefault="00CB1D53" w:rsidP="00CB1D53">
            <w:pPr>
              <w:jc w:val="left"/>
              <w:rPr>
                <w:rFonts w:ascii="Arial" w:hAnsi="Arial" w:cs="Arial"/>
              </w:rPr>
            </w:pPr>
          </w:p>
        </w:tc>
      </w:tr>
      <w:tr w:rsidR="00CB1D53" w:rsidRPr="00D87C73" w14:paraId="5088AD21"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2F920D2" w14:textId="4E6CA2B4" w:rsidR="00CB1D53" w:rsidRPr="004E3062" w:rsidRDefault="00B11E60" w:rsidP="00CB1D53">
            <w:pPr>
              <w:jc w:val="center"/>
              <w:rPr>
                <w:rFonts w:ascii="Arial" w:hAnsi="Arial" w:cs="Arial"/>
                <w:sz w:val="20"/>
                <w:szCs w:val="20"/>
              </w:rPr>
            </w:pPr>
            <w:r>
              <w:rPr>
                <w:rFonts w:ascii="Arial" w:hAnsi="Arial" w:cs="Arial"/>
                <w:sz w:val="20"/>
                <w:szCs w:val="20"/>
              </w:rPr>
              <w:t>64</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6A6CF3B3" w14:textId="74D46E0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Insecticide- mortein 400</w:t>
            </w:r>
            <w:r w:rsidR="00B11E60" w:rsidRPr="00041EED">
              <w:rPr>
                <w:rFonts w:ascii="Arial" w:hAnsi="Arial" w:cs="Arial"/>
                <w:color w:val="000000"/>
                <w:sz w:val="20"/>
                <w:szCs w:val="20"/>
              </w:rPr>
              <w:t>ml</w:t>
            </w:r>
            <w:r w:rsidR="00B11E60">
              <w:rPr>
                <w:rFonts w:ascii="Arial" w:hAnsi="Arial" w:cs="Arial"/>
                <w:color w:val="000000"/>
                <w:sz w:val="20"/>
                <w:szCs w:val="20"/>
              </w:rPr>
              <w:t xml:space="preserve"> </w:t>
            </w:r>
            <w:r w:rsidR="00B11E60" w:rsidRPr="006816E2">
              <w:rPr>
                <w:rFonts w:ascii="Arial" w:hAnsi="Arial" w:cs="Arial"/>
                <w:b/>
                <w:bCs/>
                <w:color w:val="000000"/>
                <w:sz w:val="20"/>
                <w:szCs w:val="20"/>
                <w:u w:val="single"/>
              </w:rPr>
              <w:t>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0CE0AF1" w14:textId="1FD90EF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Can</w:t>
            </w:r>
          </w:p>
        </w:tc>
        <w:tc>
          <w:tcPr>
            <w:tcW w:w="854" w:type="dxa"/>
            <w:tcBorders>
              <w:top w:val="nil"/>
              <w:left w:val="nil"/>
              <w:bottom w:val="single" w:sz="4" w:space="0" w:color="auto"/>
              <w:right w:val="single" w:sz="4" w:space="0" w:color="auto"/>
            </w:tcBorders>
            <w:shd w:val="clear" w:color="auto" w:fill="auto"/>
            <w:noWrap/>
            <w:vAlign w:val="bottom"/>
            <w:hideMark/>
          </w:tcPr>
          <w:p w14:paraId="2B86B57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9ED52A6" w14:textId="77777777" w:rsidR="00CB1D53" w:rsidRPr="004E3062" w:rsidRDefault="00CB1D53" w:rsidP="00CB1D53">
            <w:pPr>
              <w:jc w:val="left"/>
              <w:rPr>
                <w:rFonts w:ascii="Arial" w:hAnsi="Arial" w:cs="Arial"/>
              </w:rPr>
            </w:pPr>
          </w:p>
        </w:tc>
      </w:tr>
      <w:tr w:rsidR="00CB1D53" w:rsidRPr="00D87C73" w14:paraId="1515945A"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666AA60" w14:textId="080673A0" w:rsidR="00CB1D53" w:rsidRPr="004E3062" w:rsidRDefault="00B11E60" w:rsidP="00CB1D53">
            <w:pPr>
              <w:jc w:val="center"/>
              <w:rPr>
                <w:rFonts w:ascii="Arial" w:hAnsi="Arial" w:cs="Arial"/>
                <w:sz w:val="20"/>
                <w:szCs w:val="20"/>
              </w:rPr>
            </w:pPr>
            <w:r>
              <w:rPr>
                <w:rFonts w:ascii="Arial" w:hAnsi="Arial" w:cs="Arial"/>
                <w:sz w:val="20"/>
                <w:szCs w:val="20"/>
              </w:rPr>
              <w:t>65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BA2E11E" w14:textId="29BF320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Jesa </w:t>
            </w:r>
            <w:r w:rsidR="006E4A46" w:rsidRPr="00041EED">
              <w:rPr>
                <w:rFonts w:ascii="Arial" w:hAnsi="Arial" w:cs="Arial"/>
                <w:color w:val="000000"/>
                <w:sz w:val="20"/>
                <w:szCs w:val="20"/>
              </w:rPr>
              <w:t>Milk (</w:t>
            </w:r>
            <w:r w:rsidRPr="00041EED">
              <w:rPr>
                <w:rFonts w:ascii="Arial" w:hAnsi="Arial" w:cs="Arial"/>
                <w:color w:val="000000"/>
                <w:sz w:val="20"/>
                <w:szCs w:val="20"/>
              </w:rPr>
              <w:t>Liquid) 1L</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42A3173C" w14:textId="118E8AB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Litre</w:t>
            </w:r>
          </w:p>
        </w:tc>
        <w:tc>
          <w:tcPr>
            <w:tcW w:w="854" w:type="dxa"/>
            <w:tcBorders>
              <w:top w:val="nil"/>
              <w:left w:val="nil"/>
              <w:bottom w:val="single" w:sz="4" w:space="0" w:color="auto"/>
              <w:right w:val="single" w:sz="4" w:space="0" w:color="auto"/>
            </w:tcBorders>
            <w:shd w:val="clear" w:color="auto" w:fill="auto"/>
            <w:noWrap/>
            <w:vAlign w:val="bottom"/>
            <w:hideMark/>
          </w:tcPr>
          <w:p w14:paraId="05BF42C0"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5706D16" w14:textId="77777777" w:rsidR="00CB1D53" w:rsidRPr="004E3062" w:rsidRDefault="00CB1D53" w:rsidP="00CB1D53">
            <w:pPr>
              <w:jc w:val="left"/>
              <w:rPr>
                <w:rFonts w:ascii="Arial" w:hAnsi="Arial" w:cs="Arial"/>
              </w:rPr>
            </w:pPr>
          </w:p>
        </w:tc>
      </w:tr>
      <w:tr w:rsidR="00CB1D53" w:rsidRPr="00D87C73" w14:paraId="324BC3E0"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7E8EC60" w14:textId="45DCCC76" w:rsidR="00CB1D53" w:rsidRPr="004E3062" w:rsidRDefault="00B11E60" w:rsidP="00CB1D53">
            <w:pPr>
              <w:jc w:val="center"/>
              <w:rPr>
                <w:rFonts w:ascii="Arial" w:hAnsi="Arial" w:cs="Arial"/>
                <w:sz w:val="20"/>
                <w:szCs w:val="20"/>
              </w:rPr>
            </w:pPr>
            <w:r>
              <w:rPr>
                <w:rFonts w:ascii="Arial" w:hAnsi="Arial" w:cs="Arial"/>
                <w:sz w:val="20"/>
                <w:szCs w:val="20"/>
              </w:rPr>
              <w:t>66</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DC11B1B" w14:textId="1DEDDDB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Jik-Bleach regular Perfumed (750ml)</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3439BAF1" w14:textId="7D72509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Bottle</w:t>
            </w:r>
          </w:p>
        </w:tc>
        <w:tc>
          <w:tcPr>
            <w:tcW w:w="854" w:type="dxa"/>
            <w:tcBorders>
              <w:top w:val="nil"/>
              <w:left w:val="nil"/>
              <w:bottom w:val="single" w:sz="4" w:space="0" w:color="auto"/>
              <w:right w:val="single" w:sz="4" w:space="0" w:color="auto"/>
            </w:tcBorders>
            <w:shd w:val="clear" w:color="auto" w:fill="auto"/>
            <w:noWrap/>
            <w:vAlign w:val="bottom"/>
            <w:hideMark/>
          </w:tcPr>
          <w:p w14:paraId="25C58B1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676B007" w14:textId="77777777" w:rsidR="00CB1D53" w:rsidRPr="004E3062" w:rsidRDefault="00CB1D53" w:rsidP="00CB1D53">
            <w:pPr>
              <w:jc w:val="left"/>
              <w:rPr>
                <w:rFonts w:ascii="Arial" w:hAnsi="Arial" w:cs="Arial"/>
              </w:rPr>
            </w:pPr>
          </w:p>
        </w:tc>
      </w:tr>
      <w:tr w:rsidR="00CB1D53" w:rsidRPr="00D87C73" w14:paraId="6B4F31BD"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FA63F38" w14:textId="106CEE26" w:rsidR="00CB1D53" w:rsidRPr="004E3062" w:rsidRDefault="00B11E60" w:rsidP="00CB1D53">
            <w:pPr>
              <w:jc w:val="center"/>
              <w:rPr>
                <w:rFonts w:ascii="Arial" w:hAnsi="Arial" w:cs="Arial"/>
                <w:sz w:val="20"/>
                <w:szCs w:val="20"/>
              </w:rPr>
            </w:pPr>
            <w:r>
              <w:rPr>
                <w:rFonts w:ascii="Arial" w:hAnsi="Arial" w:cs="Arial"/>
                <w:sz w:val="20"/>
                <w:szCs w:val="20"/>
              </w:rPr>
              <w:t>67</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7D40ED3" w14:textId="716635D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Juice Minute Maid 400ml</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2D49996F" w14:textId="62A69DA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Carton</w:t>
            </w:r>
          </w:p>
        </w:tc>
        <w:tc>
          <w:tcPr>
            <w:tcW w:w="854" w:type="dxa"/>
            <w:tcBorders>
              <w:top w:val="nil"/>
              <w:left w:val="nil"/>
              <w:bottom w:val="single" w:sz="4" w:space="0" w:color="auto"/>
              <w:right w:val="single" w:sz="4" w:space="0" w:color="auto"/>
            </w:tcBorders>
            <w:shd w:val="clear" w:color="auto" w:fill="auto"/>
            <w:noWrap/>
            <w:vAlign w:val="bottom"/>
            <w:hideMark/>
          </w:tcPr>
          <w:p w14:paraId="7B8FF68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CF2D7D7" w14:textId="77777777" w:rsidR="00CB1D53" w:rsidRPr="004E3062" w:rsidRDefault="00CB1D53" w:rsidP="00CB1D53">
            <w:pPr>
              <w:jc w:val="left"/>
              <w:rPr>
                <w:rFonts w:ascii="Arial" w:hAnsi="Arial" w:cs="Arial"/>
              </w:rPr>
            </w:pPr>
          </w:p>
        </w:tc>
      </w:tr>
      <w:tr w:rsidR="00CB1D53" w:rsidRPr="00D87C73" w14:paraId="7F3ED2E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834094F" w14:textId="3DF8F44F" w:rsidR="00CB1D53" w:rsidRPr="004E3062" w:rsidRDefault="00B11E60" w:rsidP="00CB1D53">
            <w:pPr>
              <w:jc w:val="center"/>
              <w:rPr>
                <w:rFonts w:ascii="Arial" w:hAnsi="Arial" w:cs="Arial"/>
                <w:sz w:val="20"/>
                <w:szCs w:val="20"/>
              </w:rPr>
            </w:pPr>
            <w:r>
              <w:rPr>
                <w:rFonts w:ascii="Arial" w:hAnsi="Arial" w:cs="Arial"/>
                <w:sz w:val="20"/>
                <w:szCs w:val="20"/>
              </w:rPr>
              <w:t>6</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F55FA08" w14:textId="299B3CA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Kettle (Electrical) 2litres</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065F90D" w14:textId="0C84348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631009AA"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94FA376" w14:textId="77777777" w:rsidR="00CB1D53" w:rsidRPr="004E3062" w:rsidRDefault="00CB1D53" w:rsidP="00CB1D53">
            <w:pPr>
              <w:jc w:val="left"/>
              <w:rPr>
                <w:rFonts w:ascii="Arial" w:hAnsi="Arial" w:cs="Arial"/>
              </w:rPr>
            </w:pPr>
          </w:p>
        </w:tc>
      </w:tr>
      <w:tr w:rsidR="00CB1D53" w:rsidRPr="00D87C73" w14:paraId="4D8712BD"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82D3365" w14:textId="12C13FA3" w:rsidR="00CB1D53" w:rsidRPr="004E3062" w:rsidRDefault="00B11E60" w:rsidP="00CB1D53">
            <w:pPr>
              <w:jc w:val="center"/>
              <w:rPr>
                <w:rFonts w:ascii="Arial" w:hAnsi="Arial" w:cs="Arial"/>
                <w:sz w:val="20"/>
                <w:szCs w:val="20"/>
              </w:rPr>
            </w:pPr>
            <w:r>
              <w:rPr>
                <w:rFonts w:ascii="Arial" w:hAnsi="Arial" w:cs="Arial"/>
                <w:sz w:val="20"/>
                <w:szCs w:val="20"/>
              </w:rPr>
              <w:t>8</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691976F1" w14:textId="150DD62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Kettle (Electrical) 3litres</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0F4DFCF" w14:textId="17B53AC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D3ABD07"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1726B30" w14:textId="77777777" w:rsidR="00CB1D53" w:rsidRPr="004E3062" w:rsidRDefault="00CB1D53" w:rsidP="00CB1D53">
            <w:pPr>
              <w:jc w:val="left"/>
              <w:rPr>
                <w:rFonts w:ascii="Arial" w:hAnsi="Arial" w:cs="Arial"/>
              </w:rPr>
            </w:pPr>
          </w:p>
        </w:tc>
      </w:tr>
      <w:tr w:rsidR="00CB1D53" w:rsidRPr="00D87C73" w14:paraId="0F682F7F"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1E6B1B4" w14:textId="614267BB" w:rsidR="00CB1D53" w:rsidRPr="004E3062" w:rsidRDefault="00B11E60" w:rsidP="00CB1D53">
            <w:pPr>
              <w:jc w:val="center"/>
              <w:rPr>
                <w:rFonts w:ascii="Arial" w:hAnsi="Arial" w:cs="Arial"/>
                <w:sz w:val="20"/>
                <w:szCs w:val="20"/>
              </w:rPr>
            </w:pPr>
            <w:r>
              <w:rPr>
                <w:rFonts w:ascii="Arial" w:hAnsi="Arial" w:cs="Arial"/>
                <w:sz w:val="20"/>
                <w:szCs w:val="20"/>
              </w:rPr>
              <w:t>69</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A3C2674" w14:textId="73D00CB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Kitchen Dustbin</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09BDE60" w14:textId="08719A3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6AEBF1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8E6F595" w14:textId="77777777" w:rsidR="00CB1D53" w:rsidRPr="004E3062" w:rsidRDefault="00CB1D53" w:rsidP="00CB1D53">
            <w:pPr>
              <w:jc w:val="left"/>
              <w:rPr>
                <w:rFonts w:ascii="Arial" w:hAnsi="Arial" w:cs="Arial"/>
              </w:rPr>
            </w:pPr>
          </w:p>
        </w:tc>
      </w:tr>
      <w:tr w:rsidR="00CB1D53" w:rsidRPr="00D87C73" w14:paraId="37981F4A"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AF2D0DD" w14:textId="46232169" w:rsidR="00CB1D53" w:rsidRPr="004E3062" w:rsidRDefault="00B11E60" w:rsidP="00CB1D53">
            <w:pPr>
              <w:jc w:val="center"/>
              <w:rPr>
                <w:rFonts w:ascii="Arial" w:hAnsi="Arial" w:cs="Arial"/>
                <w:sz w:val="20"/>
                <w:szCs w:val="20"/>
              </w:rPr>
            </w:pPr>
            <w:r>
              <w:rPr>
                <w:rFonts w:ascii="Arial" w:hAnsi="Arial" w:cs="Arial"/>
                <w:sz w:val="20"/>
                <w:szCs w:val="20"/>
              </w:rPr>
              <w:t>70</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0436AD4" w14:textId="735BBB9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Laundry soap/Bar 10kg</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56617DC" w14:textId="6E5EEAF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Box of 10 Pieces</w:t>
            </w:r>
          </w:p>
        </w:tc>
        <w:tc>
          <w:tcPr>
            <w:tcW w:w="854" w:type="dxa"/>
            <w:tcBorders>
              <w:top w:val="nil"/>
              <w:left w:val="nil"/>
              <w:bottom w:val="single" w:sz="4" w:space="0" w:color="auto"/>
              <w:right w:val="single" w:sz="4" w:space="0" w:color="auto"/>
            </w:tcBorders>
            <w:shd w:val="clear" w:color="auto" w:fill="auto"/>
            <w:noWrap/>
            <w:vAlign w:val="bottom"/>
            <w:hideMark/>
          </w:tcPr>
          <w:p w14:paraId="68AE52B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2A96519" w14:textId="77777777" w:rsidR="00CB1D53" w:rsidRPr="004E3062" w:rsidRDefault="00CB1D53" w:rsidP="00CB1D53">
            <w:pPr>
              <w:jc w:val="left"/>
              <w:rPr>
                <w:rFonts w:ascii="Arial" w:hAnsi="Arial" w:cs="Arial"/>
              </w:rPr>
            </w:pPr>
          </w:p>
        </w:tc>
      </w:tr>
      <w:tr w:rsidR="00CB1D53" w:rsidRPr="00D87C73" w14:paraId="2F212EB0"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1F51DFE" w14:textId="5578FEA1" w:rsidR="00CB1D53" w:rsidRPr="004E3062" w:rsidRDefault="00B11E60" w:rsidP="00CB1D53">
            <w:pPr>
              <w:jc w:val="center"/>
              <w:rPr>
                <w:rFonts w:ascii="Arial" w:hAnsi="Arial" w:cs="Arial"/>
                <w:sz w:val="20"/>
                <w:szCs w:val="20"/>
              </w:rPr>
            </w:pPr>
            <w:r>
              <w:rPr>
                <w:rFonts w:ascii="Arial" w:hAnsi="Arial" w:cs="Arial"/>
                <w:sz w:val="20"/>
                <w:szCs w:val="20"/>
              </w:rPr>
              <w:t>71</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38C8E64" w14:textId="17FD3C1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Laundry soap/Bar 1kg</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23F4223" w14:textId="511D0A6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Box of 10 Pieces</w:t>
            </w:r>
          </w:p>
        </w:tc>
        <w:tc>
          <w:tcPr>
            <w:tcW w:w="854" w:type="dxa"/>
            <w:tcBorders>
              <w:top w:val="nil"/>
              <w:left w:val="nil"/>
              <w:bottom w:val="single" w:sz="4" w:space="0" w:color="auto"/>
              <w:right w:val="single" w:sz="4" w:space="0" w:color="auto"/>
            </w:tcBorders>
            <w:shd w:val="clear" w:color="auto" w:fill="auto"/>
            <w:noWrap/>
            <w:vAlign w:val="bottom"/>
            <w:hideMark/>
          </w:tcPr>
          <w:p w14:paraId="1FD8E7D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F432CF9" w14:textId="77777777" w:rsidR="00CB1D53" w:rsidRPr="004E3062" w:rsidRDefault="00CB1D53" w:rsidP="00CB1D53">
            <w:pPr>
              <w:jc w:val="left"/>
              <w:rPr>
                <w:rFonts w:ascii="Arial" w:hAnsi="Arial" w:cs="Arial"/>
              </w:rPr>
            </w:pPr>
          </w:p>
        </w:tc>
      </w:tr>
      <w:tr w:rsidR="00CB1D53" w:rsidRPr="00D87C73" w14:paraId="03BD96F8"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708F4CC" w14:textId="65B0ED9E" w:rsidR="00CB1D53" w:rsidRPr="004E3062" w:rsidRDefault="00B11E60" w:rsidP="00CB1D53">
            <w:pPr>
              <w:jc w:val="center"/>
              <w:rPr>
                <w:rFonts w:ascii="Arial" w:hAnsi="Arial" w:cs="Arial"/>
                <w:sz w:val="20"/>
                <w:szCs w:val="20"/>
              </w:rPr>
            </w:pPr>
            <w:r>
              <w:rPr>
                <w:rFonts w:ascii="Arial" w:hAnsi="Arial" w:cs="Arial"/>
                <w:sz w:val="20"/>
                <w:szCs w:val="20"/>
              </w:rPr>
              <w:t>72</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DA40E4D" w14:textId="5E39342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Laundry soap/Bar 20kg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39C571CC" w14:textId="37CD74E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Box of 20 Pieces</w:t>
            </w:r>
          </w:p>
        </w:tc>
        <w:tc>
          <w:tcPr>
            <w:tcW w:w="854" w:type="dxa"/>
            <w:tcBorders>
              <w:top w:val="nil"/>
              <w:left w:val="nil"/>
              <w:bottom w:val="single" w:sz="4" w:space="0" w:color="auto"/>
              <w:right w:val="single" w:sz="4" w:space="0" w:color="auto"/>
            </w:tcBorders>
            <w:shd w:val="clear" w:color="auto" w:fill="auto"/>
            <w:noWrap/>
            <w:vAlign w:val="bottom"/>
            <w:hideMark/>
          </w:tcPr>
          <w:p w14:paraId="66AB6012"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7917EE2" w14:textId="77777777" w:rsidR="00CB1D53" w:rsidRPr="004E3062" w:rsidRDefault="00CB1D53" w:rsidP="00CB1D53">
            <w:pPr>
              <w:jc w:val="left"/>
              <w:rPr>
                <w:rFonts w:ascii="Arial" w:hAnsi="Arial" w:cs="Arial"/>
              </w:rPr>
            </w:pPr>
          </w:p>
        </w:tc>
      </w:tr>
      <w:tr w:rsidR="00CB1D53" w:rsidRPr="00D87C73" w14:paraId="0EEFD85F"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B556D08" w14:textId="3027F4BA" w:rsidR="00CB1D53" w:rsidRPr="004E3062" w:rsidRDefault="00B11E60" w:rsidP="00CB1D53">
            <w:pPr>
              <w:jc w:val="center"/>
              <w:rPr>
                <w:rFonts w:ascii="Arial" w:hAnsi="Arial" w:cs="Arial"/>
                <w:sz w:val="20"/>
                <w:szCs w:val="20"/>
              </w:rPr>
            </w:pPr>
            <w:r>
              <w:rPr>
                <w:rFonts w:ascii="Arial" w:hAnsi="Arial" w:cs="Arial"/>
                <w:sz w:val="20"/>
                <w:szCs w:val="20"/>
              </w:rPr>
              <w:t>73</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7448394" w14:textId="3CADD89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liquid soap -20L</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A789D08" w14:textId="30EFAF1E"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Box</w:t>
            </w:r>
          </w:p>
        </w:tc>
        <w:tc>
          <w:tcPr>
            <w:tcW w:w="854" w:type="dxa"/>
            <w:tcBorders>
              <w:top w:val="nil"/>
              <w:left w:val="nil"/>
              <w:bottom w:val="single" w:sz="4" w:space="0" w:color="auto"/>
              <w:right w:val="single" w:sz="4" w:space="0" w:color="auto"/>
            </w:tcBorders>
            <w:shd w:val="clear" w:color="auto" w:fill="auto"/>
            <w:noWrap/>
            <w:vAlign w:val="bottom"/>
            <w:hideMark/>
          </w:tcPr>
          <w:p w14:paraId="602D14B2"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C7FD3DF" w14:textId="77777777" w:rsidR="00CB1D53" w:rsidRPr="004E3062" w:rsidRDefault="00CB1D53" w:rsidP="00CB1D53">
            <w:pPr>
              <w:jc w:val="left"/>
              <w:rPr>
                <w:rFonts w:ascii="Arial" w:hAnsi="Arial" w:cs="Arial"/>
              </w:rPr>
            </w:pPr>
          </w:p>
        </w:tc>
      </w:tr>
      <w:tr w:rsidR="00CB1D53" w:rsidRPr="00D87C73" w14:paraId="50110886"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24C7D7E" w14:textId="5BEF38B3" w:rsidR="00CB1D53" w:rsidRPr="004E3062" w:rsidRDefault="00B11E60" w:rsidP="00CB1D53">
            <w:pPr>
              <w:jc w:val="center"/>
              <w:rPr>
                <w:rFonts w:ascii="Arial" w:hAnsi="Arial" w:cs="Arial"/>
                <w:sz w:val="20"/>
                <w:szCs w:val="20"/>
              </w:rPr>
            </w:pPr>
            <w:r>
              <w:rPr>
                <w:rFonts w:ascii="Arial" w:hAnsi="Arial" w:cs="Arial"/>
                <w:sz w:val="20"/>
                <w:szCs w:val="20"/>
              </w:rPr>
              <w:t>74</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6B772177" w14:textId="4A7481CE"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Maize floor (Posho) No.1 1 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44BB223" w14:textId="70A2549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1kg</w:t>
            </w:r>
          </w:p>
        </w:tc>
        <w:tc>
          <w:tcPr>
            <w:tcW w:w="854" w:type="dxa"/>
            <w:tcBorders>
              <w:top w:val="nil"/>
              <w:left w:val="nil"/>
              <w:bottom w:val="single" w:sz="4" w:space="0" w:color="auto"/>
              <w:right w:val="single" w:sz="4" w:space="0" w:color="auto"/>
            </w:tcBorders>
            <w:shd w:val="clear" w:color="auto" w:fill="auto"/>
            <w:noWrap/>
            <w:vAlign w:val="bottom"/>
            <w:hideMark/>
          </w:tcPr>
          <w:p w14:paraId="76FDD5BC"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2FD7228" w14:textId="77777777" w:rsidR="00CB1D53" w:rsidRPr="004E3062" w:rsidRDefault="00CB1D53" w:rsidP="00CB1D53">
            <w:pPr>
              <w:jc w:val="left"/>
              <w:rPr>
                <w:rFonts w:ascii="Arial" w:hAnsi="Arial" w:cs="Arial"/>
              </w:rPr>
            </w:pPr>
          </w:p>
        </w:tc>
      </w:tr>
      <w:tr w:rsidR="00CB1D53" w:rsidRPr="00D87C73" w14:paraId="7B19828F"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880EC07" w14:textId="700E0186" w:rsidR="00CB1D53" w:rsidRPr="004E3062" w:rsidRDefault="00B11E60" w:rsidP="00CB1D53">
            <w:pPr>
              <w:jc w:val="center"/>
              <w:rPr>
                <w:rFonts w:ascii="Arial" w:hAnsi="Arial" w:cs="Arial"/>
                <w:sz w:val="20"/>
                <w:szCs w:val="20"/>
              </w:rPr>
            </w:pPr>
            <w:r>
              <w:rPr>
                <w:rFonts w:ascii="Arial" w:hAnsi="Arial" w:cs="Arial"/>
                <w:sz w:val="20"/>
                <w:szCs w:val="20"/>
              </w:rPr>
              <w:t>75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4EB8FE0" w14:textId="26EEED7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Miadi </w:t>
            </w:r>
            <w:r w:rsidR="006E4A46" w:rsidRPr="00041EED">
              <w:rPr>
                <w:rFonts w:ascii="Arial" w:hAnsi="Arial" w:cs="Arial"/>
                <w:color w:val="000000"/>
                <w:sz w:val="20"/>
                <w:szCs w:val="20"/>
              </w:rPr>
              <w:t>(2</w:t>
            </w:r>
            <w:r w:rsidRPr="00041EED">
              <w:rPr>
                <w:rFonts w:ascii="Arial" w:hAnsi="Arial" w:cs="Arial"/>
                <w:color w:val="000000"/>
                <w:sz w:val="20"/>
                <w:szCs w:val="20"/>
              </w:rPr>
              <w:t>Kilogram Tin)</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1BFB5B38" w14:textId="452500F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14E73AD4"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5C8956F" w14:textId="77777777" w:rsidR="00CB1D53" w:rsidRPr="004E3062" w:rsidRDefault="00CB1D53" w:rsidP="00CB1D53">
            <w:pPr>
              <w:jc w:val="left"/>
              <w:rPr>
                <w:rFonts w:ascii="Arial" w:hAnsi="Arial" w:cs="Arial"/>
              </w:rPr>
            </w:pPr>
          </w:p>
        </w:tc>
      </w:tr>
      <w:tr w:rsidR="00CB1D53" w:rsidRPr="00D87C73" w14:paraId="78B1E1E1"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CB2B3D8" w14:textId="6E1511CC" w:rsidR="00CB1D53" w:rsidRPr="004E3062" w:rsidRDefault="00B11E60" w:rsidP="00CB1D53">
            <w:pPr>
              <w:jc w:val="center"/>
              <w:rPr>
                <w:rFonts w:ascii="Arial" w:hAnsi="Arial" w:cs="Arial"/>
                <w:sz w:val="20"/>
                <w:szCs w:val="20"/>
              </w:rPr>
            </w:pPr>
            <w:r>
              <w:rPr>
                <w:rFonts w:ascii="Arial" w:hAnsi="Arial" w:cs="Arial"/>
                <w:sz w:val="20"/>
                <w:szCs w:val="20"/>
              </w:rPr>
              <w:t>78</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0EAA1DBE" w14:textId="7F83857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Milk Powder 400gms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F43C54F" w14:textId="190525B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55F545E2"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D86D54E" w14:textId="77777777" w:rsidR="00CB1D53" w:rsidRPr="004E3062" w:rsidRDefault="00CB1D53" w:rsidP="00CB1D53">
            <w:pPr>
              <w:jc w:val="left"/>
              <w:rPr>
                <w:rFonts w:ascii="Arial" w:hAnsi="Arial" w:cs="Arial"/>
              </w:rPr>
            </w:pPr>
          </w:p>
        </w:tc>
      </w:tr>
      <w:tr w:rsidR="00CB1D53" w:rsidRPr="00D87C73" w14:paraId="7DDD2B39"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B337F0E" w14:textId="1A3AAE0F" w:rsidR="00CB1D53" w:rsidRPr="004E3062" w:rsidRDefault="00B11E60" w:rsidP="00CB1D53">
            <w:pPr>
              <w:jc w:val="center"/>
              <w:rPr>
                <w:rFonts w:ascii="Arial" w:hAnsi="Arial" w:cs="Arial"/>
                <w:sz w:val="20"/>
                <w:szCs w:val="20"/>
              </w:rPr>
            </w:pPr>
            <w:r>
              <w:rPr>
                <w:rFonts w:ascii="Arial" w:hAnsi="Arial" w:cs="Arial"/>
                <w:sz w:val="20"/>
                <w:szCs w:val="20"/>
              </w:rPr>
              <w:t>79</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619E21E9" w14:textId="0093465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Milk Powder 900 gms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0A87E215" w14:textId="0256957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19F8EB77"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D6DF1AB" w14:textId="77777777" w:rsidR="00CB1D53" w:rsidRPr="004E3062" w:rsidRDefault="00CB1D53" w:rsidP="00CB1D53">
            <w:pPr>
              <w:jc w:val="left"/>
              <w:rPr>
                <w:rFonts w:ascii="Arial" w:hAnsi="Arial" w:cs="Arial"/>
              </w:rPr>
            </w:pPr>
          </w:p>
        </w:tc>
      </w:tr>
      <w:tr w:rsidR="00CB1D53" w:rsidRPr="00D87C73" w14:paraId="3420FB4D"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8D01E86" w14:textId="6706DBC1" w:rsidR="00CB1D53" w:rsidRPr="004E3062" w:rsidRDefault="00B11E60" w:rsidP="00CB1D53">
            <w:pPr>
              <w:jc w:val="center"/>
              <w:rPr>
                <w:rFonts w:ascii="Arial" w:hAnsi="Arial" w:cs="Arial"/>
                <w:sz w:val="20"/>
                <w:szCs w:val="20"/>
              </w:rPr>
            </w:pPr>
            <w:r>
              <w:rPr>
                <w:rFonts w:ascii="Arial" w:hAnsi="Arial" w:cs="Arial"/>
                <w:sz w:val="20"/>
                <w:szCs w:val="20"/>
              </w:rPr>
              <w:t>80</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32FB50C" w14:textId="19E7BB3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Moppers (towels-medium size)</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68417A4E" w14:textId="0A99A3C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32FDE03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08FB509" w14:textId="77777777" w:rsidR="00CB1D53" w:rsidRPr="004E3062" w:rsidRDefault="00CB1D53" w:rsidP="00CB1D53">
            <w:pPr>
              <w:jc w:val="left"/>
              <w:rPr>
                <w:rFonts w:ascii="Arial" w:hAnsi="Arial" w:cs="Arial"/>
              </w:rPr>
            </w:pPr>
          </w:p>
        </w:tc>
      </w:tr>
      <w:tr w:rsidR="00CB1D53" w:rsidRPr="00D87C73" w14:paraId="5701FE0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0559B6D" w14:textId="09E8958F" w:rsidR="00CB1D53" w:rsidRPr="004E3062" w:rsidRDefault="00B11E60" w:rsidP="00CB1D53">
            <w:pPr>
              <w:jc w:val="center"/>
              <w:rPr>
                <w:rFonts w:ascii="Arial" w:hAnsi="Arial" w:cs="Arial"/>
                <w:sz w:val="20"/>
                <w:szCs w:val="20"/>
              </w:rPr>
            </w:pPr>
            <w:r>
              <w:rPr>
                <w:rFonts w:ascii="Arial" w:hAnsi="Arial" w:cs="Arial"/>
                <w:sz w:val="20"/>
                <w:szCs w:val="20"/>
              </w:rPr>
              <w:t>81</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F38985D" w14:textId="3718CD8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Moppers (towels-</w:t>
            </w:r>
            <w:r w:rsidR="006E4A46" w:rsidRPr="00041EED">
              <w:rPr>
                <w:rFonts w:ascii="Arial" w:hAnsi="Arial" w:cs="Arial"/>
                <w:color w:val="000000"/>
                <w:sz w:val="20"/>
                <w:szCs w:val="20"/>
              </w:rPr>
              <w:t>small</w:t>
            </w:r>
            <w:r w:rsidRPr="00041EED">
              <w:rPr>
                <w:rFonts w:ascii="Arial" w:hAnsi="Arial" w:cs="Arial"/>
                <w:color w:val="000000"/>
                <w:sz w:val="20"/>
                <w:szCs w:val="20"/>
              </w:rPr>
              <w:t xml:space="preserve"> size)</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939F3B0" w14:textId="3031519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F4680D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ECA03D5" w14:textId="77777777" w:rsidR="00CB1D53" w:rsidRPr="004E3062" w:rsidRDefault="00CB1D53" w:rsidP="00CB1D53">
            <w:pPr>
              <w:jc w:val="left"/>
              <w:rPr>
                <w:rFonts w:ascii="Arial" w:hAnsi="Arial" w:cs="Arial"/>
              </w:rPr>
            </w:pPr>
          </w:p>
        </w:tc>
      </w:tr>
      <w:tr w:rsidR="00CB1D53" w:rsidRPr="00D87C73" w14:paraId="4B5D989E"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27A87D8" w14:textId="32D8A0CF" w:rsidR="00CB1D53" w:rsidRPr="004E3062" w:rsidRDefault="00B11E60" w:rsidP="00CB1D53">
            <w:pPr>
              <w:jc w:val="center"/>
              <w:rPr>
                <w:rFonts w:ascii="Arial" w:hAnsi="Arial" w:cs="Arial"/>
                <w:sz w:val="20"/>
                <w:szCs w:val="20"/>
              </w:rPr>
            </w:pPr>
            <w:r>
              <w:rPr>
                <w:rFonts w:ascii="Arial" w:hAnsi="Arial" w:cs="Arial"/>
                <w:sz w:val="20"/>
                <w:szCs w:val="20"/>
              </w:rPr>
              <w:t>82</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B6867ED" w14:textId="4F7258E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Moppers with wooden handle</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7F67C33D" w14:textId="3EED35AE"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AB9FAB0"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BD311C5" w14:textId="77777777" w:rsidR="00CB1D53" w:rsidRPr="004E3062" w:rsidRDefault="00CB1D53" w:rsidP="00CB1D53">
            <w:pPr>
              <w:jc w:val="left"/>
              <w:rPr>
                <w:rFonts w:ascii="Arial" w:hAnsi="Arial" w:cs="Arial"/>
              </w:rPr>
            </w:pPr>
          </w:p>
        </w:tc>
      </w:tr>
      <w:tr w:rsidR="00CB1D53" w:rsidRPr="00D87C73" w14:paraId="3A489794"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0B4CE5F" w14:textId="377352A0" w:rsidR="00CB1D53" w:rsidRPr="004E3062" w:rsidRDefault="00B11E60" w:rsidP="00CB1D53">
            <w:pPr>
              <w:jc w:val="center"/>
              <w:rPr>
                <w:rFonts w:ascii="Arial" w:hAnsi="Arial" w:cs="Arial"/>
                <w:sz w:val="20"/>
                <w:szCs w:val="20"/>
              </w:rPr>
            </w:pPr>
            <w:r>
              <w:rPr>
                <w:rFonts w:ascii="Arial" w:hAnsi="Arial" w:cs="Arial"/>
                <w:sz w:val="20"/>
                <w:szCs w:val="20"/>
              </w:rPr>
              <w:t>83</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35DFEB6" w14:textId="766A69D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Mopping towel (towels-medium size) 17”x20” 100% cotton</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18014AAF" w14:textId="526FFE0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49AE8C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5DFEB09" w14:textId="77777777" w:rsidR="00CB1D53" w:rsidRPr="004E3062" w:rsidRDefault="00CB1D53" w:rsidP="00CB1D53">
            <w:pPr>
              <w:jc w:val="left"/>
              <w:rPr>
                <w:rFonts w:ascii="Arial" w:hAnsi="Arial" w:cs="Arial"/>
              </w:rPr>
            </w:pPr>
          </w:p>
        </w:tc>
      </w:tr>
      <w:tr w:rsidR="00CB1D53" w:rsidRPr="00D87C73" w14:paraId="2516D84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DEBE468" w14:textId="6E65F739" w:rsidR="00CB1D53" w:rsidRPr="004E3062" w:rsidRDefault="00B11E60" w:rsidP="00CB1D53">
            <w:pPr>
              <w:jc w:val="center"/>
              <w:rPr>
                <w:rFonts w:ascii="Arial" w:hAnsi="Arial" w:cs="Arial"/>
                <w:sz w:val="20"/>
                <w:szCs w:val="20"/>
              </w:rPr>
            </w:pPr>
            <w:r>
              <w:rPr>
                <w:rFonts w:ascii="Arial" w:hAnsi="Arial" w:cs="Arial"/>
                <w:sz w:val="20"/>
                <w:szCs w:val="20"/>
              </w:rPr>
              <w:t>84</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2DA622E1" w14:textId="117CEAB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Nan 1</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994D4F3" w14:textId="587B842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3DBA457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E08DD19" w14:textId="77777777" w:rsidR="00CB1D53" w:rsidRPr="004E3062" w:rsidRDefault="00CB1D53" w:rsidP="00CB1D53">
            <w:pPr>
              <w:jc w:val="left"/>
              <w:rPr>
                <w:rFonts w:ascii="Arial" w:hAnsi="Arial" w:cs="Arial"/>
              </w:rPr>
            </w:pPr>
          </w:p>
        </w:tc>
      </w:tr>
      <w:tr w:rsidR="00CB1D53" w:rsidRPr="00D87C73" w14:paraId="3B0C6E4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8731D16" w14:textId="62C92EBD" w:rsidR="00CB1D53" w:rsidRPr="004E3062" w:rsidRDefault="00B11E60" w:rsidP="00CB1D53">
            <w:pPr>
              <w:jc w:val="center"/>
              <w:rPr>
                <w:rFonts w:ascii="Arial" w:hAnsi="Arial" w:cs="Arial"/>
                <w:sz w:val="20"/>
                <w:szCs w:val="20"/>
              </w:rPr>
            </w:pPr>
            <w:r>
              <w:rPr>
                <w:rFonts w:ascii="Arial" w:hAnsi="Arial" w:cs="Arial"/>
                <w:sz w:val="20"/>
                <w:szCs w:val="20"/>
              </w:rPr>
              <w:t>85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32FCF46" w14:textId="06125A7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Nan 2</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0C2F9B0E" w14:textId="005BD1A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195C2DD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057956F" w14:textId="77777777" w:rsidR="00CB1D53" w:rsidRPr="004E3062" w:rsidRDefault="00CB1D53" w:rsidP="00CB1D53">
            <w:pPr>
              <w:jc w:val="left"/>
              <w:rPr>
                <w:rFonts w:ascii="Arial" w:hAnsi="Arial" w:cs="Arial"/>
              </w:rPr>
            </w:pPr>
          </w:p>
        </w:tc>
      </w:tr>
      <w:tr w:rsidR="000E3001" w:rsidRPr="00D87C73" w14:paraId="1B96387D"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66F73EC" w14:textId="7F822EEB" w:rsidR="000E3001" w:rsidRPr="004E3062" w:rsidRDefault="00B11E60" w:rsidP="00CB1D53">
            <w:pPr>
              <w:jc w:val="center"/>
              <w:rPr>
                <w:rFonts w:ascii="Arial" w:hAnsi="Arial" w:cs="Arial"/>
                <w:sz w:val="20"/>
                <w:szCs w:val="20"/>
              </w:rPr>
            </w:pPr>
            <w:r>
              <w:rPr>
                <w:rFonts w:ascii="Arial" w:hAnsi="Arial" w:cs="Arial"/>
                <w:sz w:val="20"/>
                <w:szCs w:val="20"/>
              </w:rPr>
              <w:t>86</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0CBEF9DC" w14:textId="575108DA" w:rsidR="000E3001" w:rsidRPr="00041EED" w:rsidRDefault="000E3001" w:rsidP="00CB1D53">
            <w:pPr>
              <w:jc w:val="left"/>
              <w:rPr>
                <w:rFonts w:ascii="Arial" w:hAnsi="Arial" w:cs="Arial"/>
                <w:color w:val="000000"/>
                <w:sz w:val="20"/>
                <w:szCs w:val="20"/>
              </w:rPr>
            </w:pPr>
            <w:r>
              <w:rPr>
                <w:rFonts w:ascii="Arial" w:hAnsi="Arial" w:cs="Arial"/>
                <w:color w:val="000000"/>
                <w:sz w:val="20"/>
                <w:szCs w:val="20"/>
              </w:rPr>
              <w:t>Natural Honey 325gm</w:t>
            </w:r>
          </w:p>
        </w:tc>
        <w:tc>
          <w:tcPr>
            <w:tcW w:w="1119" w:type="dxa"/>
            <w:gridSpan w:val="2"/>
            <w:tcBorders>
              <w:top w:val="nil"/>
              <w:left w:val="nil"/>
              <w:bottom w:val="single" w:sz="4" w:space="0" w:color="000000"/>
              <w:right w:val="single" w:sz="4" w:space="0" w:color="000000"/>
            </w:tcBorders>
            <w:shd w:val="clear" w:color="auto" w:fill="auto"/>
            <w:vAlign w:val="bottom"/>
          </w:tcPr>
          <w:p w14:paraId="158412B0" w14:textId="6DB365B4" w:rsidR="000E3001" w:rsidRPr="00041EED" w:rsidRDefault="000E3001" w:rsidP="00CB1D53">
            <w:pPr>
              <w:jc w:val="left"/>
              <w:rPr>
                <w:rFonts w:ascii="Arial" w:hAnsi="Arial" w:cs="Arial"/>
                <w:color w:val="000000"/>
                <w:sz w:val="20"/>
                <w:szCs w:val="20"/>
              </w:rPr>
            </w:pPr>
            <w:r>
              <w:rPr>
                <w:rFonts w:ascii="Arial" w:hAnsi="Arial" w:cs="Arial"/>
                <w:color w:val="000000"/>
                <w:sz w:val="20"/>
                <w:szCs w:val="20"/>
              </w:rPr>
              <w:t>Bottle</w:t>
            </w:r>
          </w:p>
        </w:tc>
        <w:tc>
          <w:tcPr>
            <w:tcW w:w="854" w:type="dxa"/>
            <w:tcBorders>
              <w:top w:val="nil"/>
              <w:left w:val="nil"/>
              <w:bottom w:val="single" w:sz="4" w:space="0" w:color="auto"/>
              <w:right w:val="single" w:sz="4" w:space="0" w:color="auto"/>
            </w:tcBorders>
            <w:shd w:val="clear" w:color="auto" w:fill="auto"/>
            <w:noWrap/>
            <w:vAlign w:val="bottom"/>
          </w:tcPr>
          <w:p w14:paraId="06CDB266" w14:textId="3213C28E" w:rsidR="000E3001" w:rsidRPr="004E3062" w:rsidRDefault="000E3001" w:rsidP="00CB1D53">
            <w:pPr>
              <w:jc w:val="left"/>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1C4198F9" w14:textId="77777777" w:rsidR="000E3001" w:rsidRPr="004E3062" w:rsidRDefault="000E3001" w:rsidP="00CB1D53">
            <w:pPr>
              <w:jc w:val="left"/>
              <w:rPr>
                <w:rFonts w:ascii="Arial" w:hAnsi="Arial" w:cs="Arial"/>
              </w:rPr>
            </w:pPr>
          </w:p>
        </w:tc>
      </w:tr>
      <w:tr w:rsidR="00CB1D53" w:rsidRPr="00D87C73" w14:paraId="2B02FB49"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6EEB6E3" w14:textId="2CEEE9BE" w:rsidR="00CB1D53" w:rsidRPr="004E3062" w:rsidRDefault="00B11E60" w:rsidP="00CB1D53">
            <w:pPr>
              <w:jc w:val="center"/>
              <w:rPr>
                <w:rFonts w:ascii="Arial" w:hAnsi="Arial" w:cs="Arial"/>
                <w:sz w:val="20"/>
                <w:szCs w:val="20"/>
              </w:rPr>
            </w:pPr>
            <w:r>
              <w:rPr>
                <w:rFonts w:ascii="Arial" w:hAnsi="Arial" w:cs="Arial"/>
                <w:sz w:val="20"/>
                <w:szCs w:val="20"/>
              </w:rPr>
              <w:t>87</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6EEB13AE" w14:textId="61AC283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Nescafe- classic 200g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4B5EE5A8" w14:textId="21F80DA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129D4A28"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7329821" w14:textId="77777777" w:rsidR="00CB1D53" w:rsidRPr="004E3062" w:rsidRDefault="00CB1D53" w:rsidP="00CB1D53">
            <w:pPr>
              <w:jc w:val="left"/>
              <w:rPr>
                <w:rFonts w:ascii="Arial" w:hAnsi="Arial" w:cs="Arial"/>
              </w:rPr>
            </w:pPr>
          </w:p>
        </w:tc>
      </w:tr>
      <w:tr w:rsidR="00CB1D53" w:rsidRPr="00D87C73" w14:paraId="70211657"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C6EFC6F" w14:textId="19EE625E" w:rsidR="00CB1D53" w:rsidRPr="004E3062" w:rsidRDefault="00B11E60" w:rsidP="00CB1D53">
            <w:pPr>
              <w:jc w:val="center"/>
              <w:rPr>
                <w:rFonts w:ascii="Arial" w:hAnsi="Arial" w:cs="Arial"/>
                <w:sz w:val="20"/>
                <w:szCs w:val="20"/>
              </w:rPr>
            </w:pPr>
            <w:r>
              <w:rPr>
                <w:rFonts w:ascii="Arial" w:hAnsi="Arial" w:cs="Arial"/>
                <w:sz w:val="20"/>
                <w:szCs w:val="20"/>
              </w:rPr>
              <w:t>88</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8D6EACB" w14:textId="3CD6621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Nescafe- classic 50g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7FA37A1" w14:textId="71E612E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4534D2B6"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68464F0" w14:textId="77777777" w:rsidR="00CB1D53" w:rsidRPr="004E3062" w:rsidRDefault="00CB1D53" w:rsidP="00CB1D53">
            <w:pPr>
              <w:jc w:val="left"/>
              <w:rPr>
                <w:rFonts w:ascii="Arial" w:hAnsi="Arial" w:cs="Arial"/>
              </w:rPr>
            </w:pPr>
          </w:p>
        </w:tc>
      </w:tr>
      <w:tr w:rsidR="00CB1D53" w:rsidRPr="00D87C73" w14:paraId="2F26E66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062E890" w14:textId="68B60637" w:rsidR="00CB1D53" w:rsidRPr="004E3062" w:rsidRDefault="00B11E60" w:rsidP="00CB1D53">
            <w:pPr>
              <w:jc w:val="center"/>
              <w:rPr>
                <w:rFonts w:ascii="Arial" w:hAnsi="Arial" w:cs="Arial"/>
                <w:sz w:val="20"/>
                <w:szCs w:val="20"/>
              </w:rPr>
            </w:pPr>
            <w:r>
              <w:rPr>
                <w:rFonts w:ascii="Arial" w:hAnsi="Arial" w:cs="Arial"/>
                <w:sz w:val="20"/>
                <w:szCs w:val="20"/>
              </w:rPr>
              <w:t>89</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2D80B7F4" w14:textId="69B44C3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Nice biscuits pack of 120pcs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3E1DC4BD" w14:textId="1F2AE45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Box</w:t>
            </w:r>
          </w:p>
        </w:tc>
        <w:tc>
          <w:tcPr>
            <w:tcW w:w="854" w:type="dxa"/>
            <w:tcBorders>
              <w:top w:val="nil"/>
              <w:left w:val="nil"/>
              <w:bottom w:val="single" w:sz="4" w:space="0" w:color="auto"/>
              <w:right w:val="single" w:sz="4" w:space="0" w:color="auto"/>
            </w:tcBorders>
            <w:shd w:val="clear" w:color="auto" w:fill="auto"/>
            <w:noWrap/>
            <w:vAlign w:val="bottom"/>
            <w:hideMark/>
          </w:tcPr>
          <w:p w14:paraId="171149E0"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D4BC73B" w14:textId="77777777" w:rsidR="00CB1D53" w:rsidRPr="004E3062" w:rsidRDefault="00CB1D53" w:rsidP="00CB1D53">
            <w:pPr>
              <w:jc w:val="left"/>
              <w:rPr>
                <w:rFonts w:ascii="Arial" w:hAnsi="Arial" w:cs="Arial"/>
              </w:rPr>
            </w:pPr>
          </w:p>
        </w:tc>
      </w:tr>
      <w:tr w:rsidR="00CB1D53" w:rsidRPr="00D87C73" w14:paraId="1504C47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26180DE" w14:textId="28056A8A" w:rsidR="00CB1D53" w:rsidRPr="004E3062" w:rsidRDefault="00B11E60" w:rsidP="00CB1D53">
            <w:pPr>
              <w:jc w:val="center"/>
              <w:rPr>
                <w:rFonts w:ascii="Arial" w:hAnsi="Arial" w:cs="Arial"/>
                <w:sz w:val="20"/>
                <w:szCs w:val="20"/>
              </w:rPr>
            </w:pPr>
            <w:r>
              <w:rPr>
                <w:rFonts w:ascii="Arial" w:hAnsi="Arial" w:cs="Arial"/>
                <w:sz w:val="20"/>
                <w:szCs w:val="20"/>
              </w:rPr>
              <w:t>90</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19985C2" w14:textId="4BBB508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Olive oil 500ML</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9AD5DC3" w14:textId="1C54F17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Bottle</w:t>
            </w:r>
          </w:p>
        </w:tc>
        <w:tc>
          <w:tcPr>
            <w:tcW w:w="854" w:type="dxa"/>
            <w:tcBorders>
              <w:top w:val="nil"/>
              <w:left w:val="nil"/>
              <w:bottom w:val="single" w:sz="4" w:space="0" w:color="auto"/>
              <w:right w:val="single" w:sz="4" w:space="0" w:color="auto"/>
            </w:tcBorders>
            <w:shd w:val="clear" w:color="auto" w:fill="auto"/>
            <w:noWrap/>
            <w:vAlign w:val="bottom"/>
            <w:hideMark/>
          </w:tcPr>
          <w:p w14:paraId="7AF2DD2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21BF14C" w14:textId="77777777" w:rsidR="00CB1D53" w:rsidRPr="004E3062" w:rsidRDefault="00CB1D53" w:rsidP="00CB1D53">
            <w:pPr>
              <w:jc w:val="left"/>
              <w:rPr>
                <w:rFonts w:ascii="Arial" w:hAnsi="Arial" w:cs="Arial"/>
              </w:rPr>
            </w:pPr>
          </w:p>
        </w:tc>
      </w:tr>
      <w:tr w:rsidR="00CB1D53" w:rsidRPr="00D87C73" w14:paraId="7C57816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2F179CB" w14:textId="1781E17C" w:rsidR="00CB1D53" w:rsidRPr="004E3062" w:rsidRDefault="00B11E60" w:rsidP="00CB1D53">
            <w:pPr>
              <w:jc w:val="center"/>
              <w:rPr>
                <w:rFonts w:ascii="Arial" w:hAnsi="Arial" w:cs="Arial"/>
                <w:sz w:val="20"/>
                <w:szCs w:val="20"/>
              </w:rPr>
            </w:pPr>
            <w:r>
              <w:rPr>
                <w:rFonts w:ascii="Arial" w:hAnsi="Arial" w:cs="Arial"/>
                <w:sz w:val="20"/>
                <w:szCs w:val="20"/>
              </w:rPr>
              <w:t>91</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4DA50EA" w14:textId="3403BE0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Plastic Broom with Handle</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365EF7B3" w14:textId="61EB37E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4516DE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2F356D8" w14:textId="77777777" w:rsidR="00CB1D53" w:rsidRPr="004E3062" w:rsidRDefault="00CB1D53" w:rsidP="00CB1D53">
            <w:pPr>
              <w:jc w:val="left"/>
              <w:rPr>
                <w:rFonts w:ascii="Arial" w:hAnsi="Arial" w:cs="Arial"/>
              </w:rPr>
            </w:pPr>
          </w:p>
        </w:tc>
      </w:tr>
      <w:tr w:rsidR="00CB1D53" w:rsidRPr="00D87C73" w14:paraId="428EF718"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40BF34E" w14:textId="53E838F6" w:rsidR="00CB1D53" w:rsidRPr="004E3062" w:rsidRDefault="00B11E60" w:rsidP="00CB1D53">
            <w:pPr>
              <w:jc w:val="center"/>
              <w:rPr>
                <w:rFonts w:ascii="Arial" w:hAnsi="Arial" w:cs="Arial"/>
                <w:sz w:val="20"/>
                <w:szCs w:val="20"/>
              </w:rPr>
            </w:pPr>
            <w:r>
              <w:rPr>
                <w:rFonts w:ascii="Arial" w:hAnsi="Arial" w:cs="Arial"/>
                <w:sz w:val="20"/>
                <w:szCs w:val="20"/>
              </w:rPr>
              <w:t>92</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981DBAB" w14:textId="2494813E"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Plastic Rakes with </w:t>
            </w:r>
            <w:r w:rsidR="006E4A46" w:rsidRPr="00041EED">
              <w:rPr>
                <w:rFonts w:ascii="Arial" w:hAnsi="Arial" w:cs="Arial"/>
                <w:color w:val="000000"/>
                <w:sz w:val="20"/>
                <w:szCs w:val="20"/>
              </w:rPr>
              <w:t>Handle</w:t>
            </w:r>
            <w:r w:rsidR="009510F1">
              <w:rPr>
                <w:rFonts w:ascii="Arial" w:hAnsi="Arial" w:cs="Arial"/>
                <w:color w:val="000000"/>
                <w:sz w:val="20"/>
                <w:szCs w:val="20"/>
              </w:rPr>
              <w:t xml:space="preserve"> – Compound use</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5D4EAEA" w14:textId="059B28A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w:t>
            </w:r>
          </w:p>
        </w:tc>
        <w:tc>
          <w:tcPr>
            <w:tcW w:w="854" w:type="dxa"/>
            <w:tcBorders>
              <w:top w:val="nil"/>
              <w:left w:val="nil"/>
              <w:bottom w:val="single" w:sz="4" w:space="0" w:color="auto"/>
              <w:right w:val="single" w:sz="4" w:space="0" w:color="auto"/>
            </w:tcBorders>
            <w:shd w:val="clear" w:color="auto" w:fill="auto"/>
            <w:noWrap/>
            <w:vAlign w:val="bottom"/>
            <w:hideMark/>
          </w:tcPr>
          <w:p w14:paraId="7444EAE5"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2F455DF" w14:textId="77777777" w:rsidR="00CB1D53" w:rsidRPr="004E3062" w:rsidRDefault="00CB1D53" w:rsidP="00CB1D53">
            <w:pPr>
              <w:jc w:val="left"/>
              <w:rPr>
                <w:rFonts w:ascii="Arial" w:hAnsi="Arial" w:cs="Arial"/>
              </w:rPr>
            </w:pPr>
          </w:p>
        </w:tc>
      </w:tr>
      <w:tr w:rsidR="00CB1D53" w:rsidRPr="00D87C73" w14:paraId="30982D51"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1AA3E92" w14:textId="48C63E5A" w:rsidR="00CB1D53" w:rsidRPr="004E3062" w:rsidRDefault="0079312E" w:rsidP="00CB1D53">
            <w:pPr>
              <w:jc w:val="center"/>
              <w:rPr>
                <w:rFonts w:ascii="Arial" w:hAnsi="Arial" w:cs="Arial"/>
                <w:sz w:val="20"/>
                <w:szCs w:val="20"/>
              </w:rPr>
            </w:pPr>
            <w:r>
              <w:rPr>
                <w:rFonts w:ascii="Arial" w:hAnsi="Arial" w:cs="Arial"/>
                <w:sz w:val="20"/>
                <w:szCs w:val="20"/>
              </w:rPr>
              <w:t>93</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B2F1B43" w14:textId="75811F0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Plates and bowls (8 </w:t>
            </w:r>
            <w:r w:rsidR="006E4A46" w:rsidRPr="00041EED">
              <w:rPr>
                <w:rFonts w:ascii="Arial" w:hAnsi="Arial" w:cs="Arial"/>
                <w:color w:val="000000"/>
                <w:sz w:val="20"/>
                <w:szCs w:val="20"/>
              </w:rPr>
              <w:t>pieces per</w:t>
            </w:r>
            <w:r w:rsidRPr="00041EED">
              <w:rPr>
                <w:rFonts w:ascii="Arial" w:hAnsi="Arial" w:cs="Arial"/>
                <w:color w:val="000000"/>
                <w:sz w:val="20"/>
                <w:szCs w:val="20"/>
              </w:rPr>
              <w:t xml:space="preserve"> set)</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935CA55" w14:textId="49CEF12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Set</w:t>
            </w:r>
          </w:p>
        </w:tc>
        <w:tc>
          <w:tcPr>
            <w:tcW w:w="854" w:type="dxa"/>
            <w:tcBorders>
              <w:top w:val="nil"/>
              <w:left w:val="nil"/>
              <w:bottom w:val="single" w:sz="4" w:space="0" w:color="auto"/>
              <w:right w:val="single" w:sz="4" w:space="0" w:color="auto"/>
            </w:tcBorders>
            <w:shd w:val="clear" w:color="auto" w:fill="auto"/>
            <w:noWrap/>
            <w:vAlign w:val="bottom"/>
            <w:hideMark/>
          </w:tcPr>
          <w:p w14:paraId="7FA000F5"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851AE4A" w14:textId="77777777" w:rsidR="00CB1D53" w:rsidRPr="004E3062" w:rsidRDefault="00CB1D53" w:rsidP="00CB1D53">
            <w:pPr>
              <w:jc w:val="left"/>
              <w:rPr>
                <w:rFonts w:ascii="Arial" w:hAnsi="Arial" w:cs="Arial"/>
              </w:rPr>
            </w:pPr>
          </w:p>
        </w:tc>
      </w:tr>
      <w:tr w:rsidR="00CB1D53" w:rsidRPr="00D87C73" w14:paraId="63642DE7"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90F4D7F" w14:textId="1C67D684" w:rsidR="00CB1D53" w:rsidRPr="004E3062" w:rsidRDefault="0079312E" w:rsidP="00CB1D53">
            <w:pPr>
              <w:jc w:val="center"/>
              <w:rPr>
                <w:rFonts w:ascii="Arial" w:hAnsi="Arial" w:cs="Arial"/>
                <w:sz w:val="20"/>
                <w:szCs w:val="20"/>
              </w:rPr>
            </w:pPr>
            <w:r>
              <w:rPr>
                <w:rFonts w:ascii="Arial" w:hAnsi="Arial" w:cs="Arial"/>
                <w:sz w:val="20"/>
                <w:szCs w:val="20"/>
              </w:rPr>
              <w:t>94</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B1CEF82" w14:textId="699A86C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Posho No.1, 100kg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601D170E" w14:textId="4801387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100 kg pack</w:t>
            </w:r>
          </w:p>
        </w:tc>
        <w:tc>
          <w:tcPr>
            <w:tcW w:w="854" w:type="dxa"/>
            <w:tcBorders>
              <w:top w:val="nil"/>
              <w:left w:val="nil"/>
              <w:bottom w:val="single" w:sz="4" w:space="0" w:color="auto"/>
              <w:right w:val="single" w:sz="4" w:space="0" w:color="auto"/>
            </w:tcBorders>
            <w:shd w:val="clear" w:color="auto" w:fill="auto"/>
            <w:noWrap/>
            <w:vAlign w:val="bottom"/>
            <w:hideMark/>
          </w:tcPr>
          <w:p w14:paraId="570A6334"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48CAA0A" w14:textId="77777777" w:rsidR="00CB1D53" w:rsidRPr="004E3062" w:rsidRDefault="00CB1D53" w:rsidP="00CB1D53">
            <w:pPr>
              <w:jc w:val="left"/>
              <w:rPr>
                <w:rFonts w:ascii="Arial" w:hAnsi="Arial" w:cs="Arial"/>
              </w:rPr>
            </w:pPr>
          </w:p>
        </w:tc>
      </w:tr>
      <w:tr w:rsidR="00CB1D53" w:rsidRPr="00D87C73" w14:paraId="2EBC8D01"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541E2D1" w14:textId="69ADF740" w:rsidR="00CB1D53" w:rsidRPr="004E3062" w:rsidRDefault="0079312E" w:rsidP="00CB1D53">
            <w:pPr>
              <w:jc w:val="center"/>
              <w:rPr>
                <w:rFonts w:ascii="Arial" w:hAnsi="Arial" w:cs="Arial"/>
                <w:sz w:val="20"/>
                <w:szCs w:val="20"/>
              </w:rPr>
            </w:pPr>
            <w:r>
              <w:rPr>
                <w:rFonts w:ascii="Arial" w:hAnsi="Arial" w:cs="Arial"/>
                <w:sz w:val="20"/>
                <w:szCs w:val="20"/>
              </w:rPr>
              <w:t>95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BA734FC" w14:textId="6F469BC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Posho No.1, 20kg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78A85ED7" w14:textId="314CB90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20kg pack</w:t>
            </w:r>
          </w:p>
        </w:tc>
        <w:tc>
          <w:tcPr>
            <w:tcW w:w="854" w:type="dxa"/>
            <w:tcBorders>
              <w:top w:val="nil"/>
              <w:left w:val="nil"/>
              <w:bottom w:val="single" w:sz="4" w:space="0" w:color="auto"/>
              <w:right w:val="single" w:sz="4" w:space="0" w:color="auto"/>
            </w:tcBorders>
            <w:shd w:val="clear" w:color="auto" w:fill="auto"/>
            <w:noWrap/>
            <w:vAlign w:val="bottom"/>
            <w:hideMark/>
          </w:tcPr>
          <w:p w14:paraId="6E4B604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CB88B15" w14:textId="77777777" w:rsidR="00CB1D53" w:rsidRPr="004E3062" w:rsidRDefault="00CB1D53" w:rsidP="00CB1D53">
            <w:pPr>
              <w:jc w:val="left"/>
              <w:rPr>
                <w:rFonts w:ascii="Arial" w:hAnsi="Arial" w:cs="Arial"/>
              </w:rPr>
            </w:pPr>
          </w:p>
        </w:tc>
      </w:tr>
      <w:tr w:rsidR="00CB1D53" w:rsidRPr="00D87C73" w14:paraId="599B53D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27A3A2E" w14:textId="7C02DC97" w:rsidR="00CB1D53" w:rsidRPr="004E3062" w:rsidRDefault="0079312E" w:rsidP="00CB1D53">
            <w:pPr>
              <w:jc w:val="center"/>
              <w:rPr>
                <w:rFonts w:ascii="Arial" w:hAnsi="Arial" w:cs="Arial"/>
                <w:sz w:val="20"/>
                <w:szCs w:val="20"/>
              </w:rPr>
            </w:pPr>
            <w:r>
              <w:rPr>
                <w:rFonts w:ascii="Arial" w:hAnsi="Arial" w:cs="Arial"/>
                <w:sz w:val="20"/>
                <w:szCs w:val="20"/>
              </w:rPr>
              <w:t>96</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616AFE1" w14:textId="76CA6D2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Posho No.1, 50kg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F663B47" w14:textId="3711291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50 kg pack</w:t>
            </w:r>
          </w:p>
        </w:tc>
        <w:tc>
          <w:tcPr>
            <w:tcW w:w="854" w:type="dxa"/>
            <w:tcBorders>
              <w:top w:val="nil"/>
              <w:left w:val="nil"/>
              <w:bottom w:val="single" w:sz="4" w:space="0" w:color="auto"/>
              <w:right w:val="single" w:sz="4" w:space="0" w:color="auto"/>
            </w:tcBorders>
            <w:shd w:val="clear" w:color="auto" w:fill="auto"/>
            <w:noWrap/>
            <w:vAlign w:val="bottom"/>
            <w:hideMark/>
          </w:tcPr>
          <w:p w14:paraId="6FFD0C66"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9D19DB0" w14:textId="77777777" w:rsidR="00CB1D53" w:rsidRPr="004E3062" w:rsidRDefault="00CB1D53" w:rsidP="00CB1D53">
            <w:pPr>
              <w:jc w:val="left"/>
              <w:rPr>
                <w:rFonts w:ascii="Arial" w:hAnsi="Arial" w:cs="Arial"/>
              </w:rPr>
            </w:pPr>
          </w:p>
        </w:tc>
      </w:tr>
      <w:tr w:rsidR="00CB1D53" w:rsidRPr="00D87C73" w14:paraId="761C60E4"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6ED007B" w14:textId="5D01E7AE" w:rsidR="00CB1D53" w:rsidRPr="004E3062" w:rsidRDefault="0079312E" w:rsidP="00CB1D53">
            <w:pPr>
              <w:jc w:val="center"/>
              <w:rPr>
                <w:rFonts w:ascii="Arial" w:hAnsi="Arial" w:cs="Arial"/>
                <w:sz w:val="20"/>
                <w:szCs w:val="20"/>
              </w:rPr>
            </w:pPr>
            <w:r>
              <w:rPr>
                <w:rFonts w:ascii="Arial" w:hAnsi="Arial" w:cs="Arial"/>
                <w:sz w:val="20"/>
                <w:szCs w:val="20"/>
              </w:rPr>
              <w:t>97</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D383531" w14:textId="1D25B92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Posho No.2, 100kg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305D6FB8" w14:textId="586DEF3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100 Pack</w:t>
            </w:r>
          </w:p>
        </w:tc>
        <w:tc>
          <w:tcPr>
            <w:tcW w:w="854" w:type="dxa"/>
            <w:tcBorders>
              <w:top w:val="nil"/>
              <w:left w:val="nil"/>
              <w:bottom w:val="single" w:sz="4" w:space="0" w:color="auto"/>
              <w:right w:val="single" w:sz="4" w:space="0" w:color="auto"/>
            </w:tcBorders>
            <w:shd w:val="clear" w:color="auto" w:fill="auto"/>
            <w:noWrap/>
            <w:vAlign w:val="bottom"/>
            <w:hideMark/>
          </w:tcPr>
          <w:p w14:paraId="0B93B44C"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C7881E7" w14:textId="77777777" w:rsidR="00CB1D53" w:rsidRPr="004E3062" w:rsidRDefault="00CB1D53" w:rsidP="00CB1D53">
            <w:pPr>
              <w:jc w:val="left"/>
              <w:rPr>
                <w:rFonts w:ascii="Arial" w:hAnsi="Arial" w:cs="Arial"/>
              </w:rPr>
            </w:pPr>
          </w:p>
        </w:tc>
      </w:tr>
      <w:tr w:rsidR="00CB1D53" w:rsidRPr="00D87C73" w14:paraId="3D608837"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9BE1333" w14:textId="0A38B08E" w:rsidR="00CB1D53" w:rsidRPr="004E3062" w:rsidRDefault="0079312E" w:rsidP="00CB1D53">
            <w:pPr>
              <w:jc w:val="center"/>
              <w:rPr>
                <w:rFonts w:ascii="Arial" w:hAnsi="Arial" w:cs="Arial"/>
                <w:sz w:val="20"/>
                <w:szCs w:val="20"/>
              </w:rPr>
            </w:pPr>
            <w:r>
              <w:rPr>
                <w:rFonts w:ascii="Arial" w:hAnsi="Arial" w:cs="Arial"/>
                <w:sz w:val="20"/>
                <w:szCs w:val="20"/>
              </w:rPr>
              <w:t>98</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BF3557B" w14:textId="1960855E"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Posho No.2, 1kg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123343D" w14:textId="6668C4C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Kilogram</w:t>
            </w:r>
          </w:p>
        </w:tc>
        <w:tc>
          <w:tcPr>
            <w:tcW w:w="854" w:type="dxa"/>
            <w:tcBorders>
              <w:top w:val="nil"/>
              <w:left w:val="nil"/>
              <w:bottom w:val="single" w:sz="4" w:space="0" w:color="auto"/>
              <w:right w:val="single" w:sz="4" w:space="0" w:color="auto"/>
            </w:tcBorders>
            <w:shd w:val="clear" w:color="auto" w:fill="auto"/>
            <w:noWrap/>
            <w:vAlign w:val="bottom"/>
            <w:hideMark/>
          </w:tcPr>
          <w:p w14:paraId="4E97D8D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2673B73" w14:textId="77777777" w:rsidR="00CB1D53" w:rsidRPr="004E3062" w:rsidRDefault="00CB1D53" w:rsidP="00CB1D53">
            <w:pPr>
              <w:jc w:val="left"/>
              <w:rPr>
                <w:rFonts w:ascii="Arial" w:hAnsi="Arial" w:cs="Arial"/>
              </w:rPr>
            </w:pPr>
          </w:p>
        </w:tc>
      </w:tr>
      <w:tr w:rsidR="00CB1D53" w:rsidRPr="00D87C73" w14:paraId="77FA6317"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B566CDD" w14:textId="3565D098" w:rsidR="00CB1D53" w:rsidRPr="004E3062" w:rsidRDefault="0079312E" w:rsidP="00CB1D53">
            <w:pPr>
              <w:jc w:val="center"/>
              <w:rPr>
                <w:rFonts w:ascii="Arial" w:hAnsi="Arial" w:cs="Arial"/>
                <w:sz w:val="20"/>
                <w:szCs w:val="20"/>
              </w:rPr>
            </w:pPr>
            <w:r>
              <w:rPr>
                <w:rFonts w:ascii="Arial" w:hAnsi="Arial" w:cs="Arial"/>
                <w:sz w:val="20"/>
                <w:szCs w:val="20"/>
              </w:rPr>
              <w:t>99</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D9B2DAD" w14:textId="5927CCD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Posho No.2, 20kg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45344C6B" w14:textId="55A71B9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20 kg pack</w:t>
            </w:r>
          </w:p>
        </w:tc>
        <w:tc>
          <w:tcPr>
            <w:tcW w:w="854" w:type="dxa"/>
            <w:tcBorders>
              <w:top w:val="nil"/>
              <w:left w:val="nil"/>
              <w:bottom w:val="single" w:sz="4" w:space="0" w:color="auto"/>
              <w:right w:val="single" w:sz="4" w:space="0" w:color="auto"/>
            </w:tcBorders>
            <w:shd w:val="clear" w:color="auto" w:fill="auto"/>
            <w:noWrap/>
            <w:vAlign w:val="bottom"/>
            <w:hideMark/>
          </w:tcPr>
          <w:p w14:paraId="02648768"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5AB4EC9" w14:textId="77777777" w:rsidR="00CB1D53" w:rsidRPr="004E3062" w:rsidRDefault="00CB1D53" w:rsidP="00CB1D53">
            <w:pPr>
              <w:jc w:val="left"/>
              <w:rPr>
                <w:rFonts w:ascii="Arial" w:hAnsi="Arial" w:cs="Arial"/>
              </w:rPr>
            </w:pPr>
          </w:p>
        </w:tc>
      </w:tr>
      <w:tr w:rsidR="00CB1D53" w:rsidRPr="00D87C73" w14:paraId="34C9391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BB853AD" w14:textId="2AE725E1" w:rsidR="00CB1D53" w:rsidRPr="004E3062" w:rsidRDefault="0079312E" w:rsidP="00CB1D53">
            <w:pPr>
              <w:jc w:val="center"/>
              <w:rPr>
                <w:rFonts w:ascii="Arial" w:hAnsi="Arial" w:cs="Arial"/>
                <w:sz w:val="20"/>
                <w:szCs w:val="20"/>
              </w:rPr>
            </w:pPr>
            <w:r>
              <w:rPr>
                <w:rFonts w:ascii="Arial" w:hAnsi="Arial" w:cs="Arial"/>
                <w:sz w:val="20"/>
                <w:szCs w:val="20"/>
              </w:rPr>
              <w:t>100</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96F0A75" w14:textId="5774CB4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Posho No.2, 50kg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43F118F3" w14:textId="6F7AB96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50kg pack</w:t>
            </w:r>
          </w:p>
        </w:tc>
        <w:tc>
          <w:tcPr>
            <w:tcW w:w="854" w:type="dxa"/>
            <w:tcBorders>
              <w:top w:val="nil"/>
              <w:left w:val="nil"/>
              <w:bottom w:val="single" w:sz="4" w:space="0" w:color="auto"/>
              <w:right w:val="single" w:sz="4" w:space="0" w:color="auto"/>
            </w:tcBorders>
            <w:shd w:val="clear" w:color="auto" w:fill="auto"/>
            <w:noWrap/>
            <w:vAlign w:val="bottom"/>
            <w:hideMark/>
          </w:tcPr>
          <w:p w14:paraId="1356F214"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991ADE7" w14:textId="77777777" w:rsidR="00CB1D53" w:rsidRPr="004E3062" w:rsidRDefault="00CB1D53" w:rsidP="00CB1D53">
            <w:pPr>
              <w:jc w:val="left"/>
              <w:rPr>
                <w:rFonts w:ascii="Arial" w:hAnsi="Arial" w:cs="Arial"/>
              </w:rPr>
            </w:pPr>
          </w:p>
        </w:tc>
      </w:tr>
      <w:tr w:rsidR="00CB1D53" w:rsidRPr="00D87C73" w14:paraId="04465A63"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69F9D04" w14:textId="034B5031" w:rsidR="00CB1D53" w:rsidRPr="004E3062" w:rsidRDefault="0079312E" w:rsidP="00CB1D53">
            <w:pPr>
              <w:jc w:val="center"/>
              <w:rPr>
                <w:rFonts w:ascii="Arial" w:hAnsi="Arial" w:cs="Arial"/>
                <w:sz w:val="20"/>
                <w:szCs w:val="20"/>
              </w:rPr>
            </w:pPr>
            <w:r>
              <w:rPr>
                <w:rFonts w:ascii="Arial" w:hAnsi="Arial" w:cs="Arial"/>
                <w:sz w:val="20"/>
                <w:szCs w:val="20"/>
              </w:rPr>
              <w:t>101</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45779BE" w14:textId="57CB57D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Pure Mineral water 1.5Litres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3AE65F51" w14:textId="74009EA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Carton</w:t>
            </w:r>
          </w:p>
        </w:tc>
        <w:tc>
          <w:tcPr>
            <w:tcW w:w="854" w:type="dxa"/>
            <w:tcBorders>
              <w:top w:val="nil"/>
              <w:left w:val="nil"/>
              <w:bottom w:val="single" w:sz="4" w:space="0" w:color="auto"/>
              <w:right w:val="single" w:sz="4" w:space="0" w:color="auto"/>
            </w:tcBorders>
            <w:shd w:val="clear" w:color="auto" w:fill="auto"/>
            <w:noWrap/>
            <w:vAlign w:val="bottom"/>
            <w:hideMark/>
          </w:tcPr>
          <w:p w14:paraId="32E3727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AAB9A2B" w14:textId="77777777" w:rsidR="00CB1D53" w:rsidRPr="004E3062" w:rsidRDefault="00CB1D53" w:rsidP="00CB1D53">
            <w:pPr>
              <w:jc w:val="left"/>
              <w:rPr>
                <w:rFonts w:ascii="Arial" w:hAnsi="Arial" w:cs="Arial"/>
              </w:rPr>
            </w:pPr>
          </w:p>
        </w:tc>
      </w:tr>
      <w:tr w:rsidR="00CB1D53" w:rsidRPr="00D87C73" w14:paraId="10C6580B"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A06379F" w14:textId="0A7F238D" w:rsidR="00CB1D53" w:rsidRPr="004E3062" w:rsidRDefault="0079312E" w:rsidP="00CB1D53">
            <w:pPr>
              <w:jc w:val="center"/>
              <w:rPr>
                <w:rFonts w:ascii="Arial" w:hAnsi="Arial" w:cs="Arial"/>
                <w:sz w:val="20"/>
                <w:szCs w:val="20"/>
              </w:rPr>
            </w:pPr>
            <w:r>
              <w:rPr>
                <w:rFonts w:ascii="Arial" w:hAnsi="Arial" w:cs="Arial"/>
                <w:sz w:val="20"/>
                <w:szCs w:val="20"/>
              </w:rPr>
              <w:lastRenderedPageBreak/>
              <w:t>102</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B909651" w14:textId="534C397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Pure Mineral water 18.5litres (Dispenser PPT container) without container</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74E38D2B" w14:textId="759012C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18.5 </w:t>
            </w:r>
            <w:r w:rsidR="006E4A46" w:rsidRPr="00041EED">
              <w:rPr>
                <w:rFonts w:ascii="Arial" w:hAnsi="Arial" w:cs="Arial"/>
                <w:color w:val="000000"/>
                <w:sz w:val="20"/>
                <w:szCs w:val="20"/>
              </w:rPr>
              <w:t>Litre</w:t>
            </w:r>
          </w:p>
        </w:tc>
        <w:tc>
          <w:tcPr>
            <w:tcW w:w="854" w:type="dxa"/>
            <w:tcBorders>
              <w:top w:val="nil"/>
              <w:left w:val="nil"/>
              <w:bottom w:val="single" w:sz="4" w:space="0" w:color="auto"/>
              <w:right w:val="single" w:sz="4" w:space="0" w:color="auto"/>
            </w:tcBorders>
            <w:shd w:val="clear" w:color="auto" w:fill="auto"/>
            <w:noWrap/>
            <w:vAlign w:val="bottom"/>
            <w:hideMark/>
          </w:tcPr>
          <w:p w14:paraId="58ABB29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DF024F3" w14:textId="77777777" w:rsidR="00CB1D53" w:rsidRPr="004E3062" w:rsidRDefault="00CB1D53" w:rsidP="00CB1D53">
            <w:pPr>
              <w:jc w:val="left"/>
              <w:rPr>
                <w:rFonts w:ascii="Arial" w:hAnsi="Arial" w:cs="Arial"/>
              </w:rPr>
            </w:pPr>
          </w:p>
        </w:tc>
      </w:tr>
      <w:tr w:rsidR="00CB1D53" w:rsidRPr="00D87C73" w14:paraId="2B4B4319"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42C68B4" w14:textId="55EF3AA8" w:rsidR="00CB1D53" w:rsidRPr="004E3062" w:rsidRDefault="0079312E" w:rsidP="00CB1D53">
            <w:pPr>
              <w:jc w:val="center"/>
              <w:rPr>
                <w:rFonts w:ascii="Arial" w:hAnsi="Arial" w:cs="Arial"/>
                <w:sz w:val="20"/>
                <w:szCs w:val="20"/>
              </w:rPr>
            </w:pPr>
            <w:r>
              <w:rPr>
                <w:rFonts w:ascii="Arial" w:hAnsi="Arial" w:cs="Arial"/>
                <w:sz w:val="20"/>
                <w:szCs w:val="20"/>
              </w:rPr>
              <w:t>103</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6B97889" w14:textId="2C18F71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Pure Mineral water 20Litres (Dispenser PPT container) with container</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45213FC" w14:textId="51FFEAA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20Litre Jerrycan</w:t>
            </w:r>
          </w:p>
        </w:tc>
        <w:tc>
          <w:tcPr>
            <w:tcW w:w="854" w:type="dxa"/>
            <w:tcBorders>
              <w:top w:val="nil"/>
              <w:left w:val="nil"/>
              <w:bottom w:val="single" w:sz="4" w:space="0" w:color="auto"/>
              <w:right w:val="single" w:sz="4" w:space="0" w:color="auto"/>
            </w:tcBorders>
            <w:shd w:val="clear" w:color="auto" w:fill="auto"/>
            <w:noWrap/>
            <w:vAlign w:val="bottom"/>
            <w:hideMark/>
          </w:tcPr>
          <w:p w14:paraId="7BD579D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7AF4DDF" w14:textId="77777777" w:rsidR="00CB1D53" w:rsidRPr="004E3062" w:rsidRDefault="00CB1D53" w:rsidP="00CB1D53">
            <w:pPr>
              <w:jc w:val="left"/>
              <w:rPr>
                <w:rFonts w:ascii="Arial" w:hAnsi="Arial" w:cs="Arial"/>
              </w:rPr>
            </w:pPr>
          </w:p>
        </w:tc>
      </w:tr>
      <w:tr w:rsidR="00CB1D53" w:rsidRPr="00D87C73" w14:paraId="60B77082"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159DCD2" w14:textId="08530618" w:rsidR="00CB1D53" w:rsidRPr="004E3062" w:rsidRDefault="0079312E" w:rsidP="00CB1D53">
            <w:pPr>
              <w:jc w:val="center"/>
              <w:rPr>
                <w:rFonts w:ascii="Arial" w:hAnsi="Arial" w:cs="Arial"/>
                <w:sz w:val="20"/>
                <w:szCs w:val="20"/>
              </w:rPr>
            </w:pPr>
            <w:r>
              <w:rPr>
                <w:rFonts w:ascii="Arial" w:hAnsi="Arial" w:cs="Arial"/>
                <w:sz w:val="20"/>
                <w:szCs w:val="20"/>
              </w:rPr>
              <w:t>104</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6F790362" w14:textId="231CE90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Pure Mineral water 20Litres (Dispenser PPT container) without container</w:t>
            </w:r>
          </w:p>
        </w:tc>
        <w:tc>
          <w:tcPr>
            <w:tcW w:w="1119" w:type="dxa"/>
            <w:gridSpan w:val="2"/>
            <w:tcBorders>
              <w:top w:val="nil"/>
              <w:left w:val="nil"/>
              <w:bottom w:val="single" w:sz="4" w:space="0" w:color="000000"/>
              <w:right w:val="single" w:sz="4" w:space="0" w:color="000000"/>
            </w:tcBorders>
            <w:shd w:val="clear" w:color="auto" w:fill="auto"/>
            <w:vAlign w:val="bottom"/>
          </w:tcPr>
          <w:p w14:paraId="1083AF0E" w14:textId="76CC235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20Litre Jerrycan</w:t>
            </w:r>
          </w:p>
        </w:tc>
        <w:tc>
          <w:tcPr>
            <w:tcW w:w="854" w:type="dxa"/>
            <w:tcBorders>
              <w:top w:val="nil"/>
              <w:left w:val="nil"/>
              <w:bottom w:val="single" w:sz="4" w:space="0" w:color="auto"/>
              <w:right w:val="single" w:sz="4" w:space="0" w:color="auto"/>
            </w:tcBorders>
            <w:shd w:val="clear" w:color="auto" w:fill="auto"/>
            <w:noWrap/>
            <w:vAlign w:val="bottom"/>
          </w:tcPr>
          <w:p w14:paraId="26DF730B" w14:textId="77777777" w:rsidR="00CB1D53" w:rsidRPr="004E3062" w:rsidRDefault="00CB1D53" w:rsidP="00CB1D53">
            <w:pPr>
              <w:jc w:val="left"/>
              <w:rPr>
                <w:rFonts w:ascii="Arial" w:hAnsi="Arial" w:cs="Arial"/>
              </w:rPr>
            </w:pPr>
            <w:r>
              <w:rPr>
                <w:rFonts w:ascii="Arial" w:hAnsi="Arial" w:cs="Arial"/>
              </w:rPr>
              <w:t xml:space="preserve">1 </w:t>
            </w:r>
          </w:p>
        </w:tc>
        <w:tc>
          <w:tcPr>
            <w:tcW w:w="3106" w:type="dxa"/>
            <w:tcBorders>
              <w:top w:val="nil"/>
              <w:left w:val="nil"/>
              <w:bottom w:val="single" w:sz="4" w:space="0" w:color="auto"/>
              <w:right w:val="single" w:sz="4" w:space="0" w:color="auto"/>
            </w:tcBorders>
            <w:shd w:val="clear" w:color="auto" w:fill="auto"/>
            <w:vAlign w:val="bottom"/>
          </w:tcPr>
          <w:p w14:paraId="654D475C" w14:textId="77777777" w:rsidR="00CB1D53" w:rsidRPr="004E3062" w:rsidRDefault="00CB1D53" w:rsidP="00CB1D53">
            <w:pPr>
              <w:jc w:val="left"/>
              <w:rPr>
                <w:rFonts w:ascii="Arial" w:hAnsi="Arial" w:cs="Arial"/>
              </w:rPr>
            </w:pPr>
          </w:p>
        </w:tc>
      </w:tr>
      <w:tr w:rsidR="00CB1D53" w:rsidRPr="00D87C73" w14:paraId="43E2D15E"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8640E21" w14:textId="4E234098" w:rsidR="00CB1D53" w:rsidRPr="004E3062" w:rsidRDefault="0079312E" w:rsidP="00CB1D53">
            <w:pPr>
              <w:jc w:val="center"/>
              <w:rPr>
                <w:rFonts w:ascii="Arial" w:hAnsi="Arial" w:cs="Arial"/>
                <w:sz w:val="20"/>
                <w:szCs w:val="20"/>
              </w:rPr>
            </w:pPr>
            <w:r>
              <w:rPr>
                <w:rFonts w:ascii="Arial" w:hAnsi="Arial" w:cs="Arial"/>
                <w:sz w:val="20"/>
                <w:szCs w:val="20"/>
              </w:rPr>
              <w:t>105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17EFF33" w14:textId="4F746E7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Pure Mineral water 500Ml PPT Bottle</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70112110" w14:textId="0B66375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Carton</w:t>
            </w:r>
          </w:p>
        </w:tc>
        <w:tc>
          <w:tcPr>
            <w:tcW w:w="854" w:type="dxa"/>
            <w:tcBorders>
              <w:top w:val="nil"/>
              <w:left w:val="nil"/>
              <w:bottom w:val="single" w:sz="4" w:space="0" w:color="auto"/>
              <w:right w:val="single" w:sz="4" w:space="0" w:color="auto"/>
            </w:tcBorders>
            <w:shd w:val="clear" w:color="auto" w:fill="auto"/>
            <w:noWrap/>
            <w:vAlign w:val="bottom"/>
            <w:hideMark/>
          </w:tcPr>
          <w:p w14:paraId="5C2E6556"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AF27E43" w14:textId="77777777" w:rsidR="00CB1D53" w:rsidRPr="004E3062" w:rsidRDefault="00CB1D53" w:rsidP="00CB1D53">
            <w:pPr>
              <w:jc w:val="left"/>
              <w:rPr>
                <w:rFonts w:ascii="Arial" w:hAnsi="Arial" w:cs="Arial"/>
              </w:rPr>
            </w:pPr>
          </w:p>
        </w:tc>
      </w:tr>
      <w:tr w:rsidR="00CB1D53" w:rsidRPr="00D87C73" w14:paraId="13EABDD1"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F86D4E5" w14:textId="04D501F7" w:rsidR="00CB1D53" w:rsidRPr="004E3062" w:rsidRDefault="0079312E" w:rsidP="00CB1D53">
            <w:pPr>
              <w:jc w:val="center"/>
              <w:rPr>
                <w:rFonts w:ascii="Arial" w:hAnsi="Arial" w:cs="Arial"/>
                <w:sz w:val="20"/>
                <w:szCs w:val="20"/>
              </w:rPr>
            </w:pPr>
            <w:r>
              <w:rPr>
                <w:rFonts w:ascii="Arial" w:hAnsi="Arial" w:cs="Arial"/>
                <w:sz w:val="20"/>
                <w:szCs w:val="20"/>
              </w:rPr>
              <w:t>106</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22A2358D" w14:textId="57714B5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Pure Mineral water 650Ml PPT Bottle</w:t>
            </w:r>
          </w:p>
        </w:tc>
        <w:tc>
          <w:tcPr>
            <w:tcW w:w="1119" w:type="dxa"/>
            <w:gridSpan w:val="2"/>
            <w:tcBorders>
              <w:top w:val="nil"/>
              <w:left w:val="nil"/>
              <w:bottom w:val="single" w:sz="4" w:space="0" w:color="000000"/>
              <w:right w:val="single" w:sz="4" w:space="0" w:color="000000"/>
            </w:tcBorders>
            <w:shd w:val="clear" w:color="auto" w:fill="auto"/>
            <w:vAlign w:val="bottom"/>
          </w:tcPr>
          <w:p w14:paraId="43ED2C7A" w14:textId="13B6150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Carton</w:t>
            </w:r>
          </w:p>
        </w:tc>
        <w:tc>
          <w:tcPr>
            <w:tcW w:w="854" w:type="dxa"/>
            <w:tcBorders>
              <w:top w:val="nil"/>
              <w:left w:val="nil"/>
              <w:bottom w:val="single" w:sz="4" w:space="0" w:color="auto"/>
              <w:right w:val="single" w:sz="4" w:space="0" w:color="auto"/>
            </w:tcBorders>
            <w:shd w:val="clear" w:color="auto" w:fill="auto"/>
            <w:noWrap/>
            <w:vAlign w:val="bottom"/>
          </w:tcPr>
          <w:p w14:paraId="7CD01E61" w14:textId="77777777" w:rsidR="00CB1D53" w:rsidRPr="004E3062" w:rsidRDefault="00CB1D53" w:rsidP="00CB1D53">
            <w:pPr>
              <w:jc w:val="left"/>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72A7C2D" w14:textId="77777777" w:rsidR="00CB1D53" w:rsidRPr="004E3062" w:rsidRDefault="00CB1D53" w:rsidP="00CB1D53">
            <w:pPr>
              <w:jc w:val="left"/>
              <w:rPr>
                <w:rFonts w:ascii="Arial" w:hAnsi="Arial" w:cs="Arial"/>
              </w:rPr>
            </w:pPr>
          </w:p>
        </w:tc>
      </w:tr>
      <w:tr w:rsidR="00CB1D53" w:rsidRPr="00D87C73" w14:paraId="1A59998B"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F80AAE2" w14:textId="03B27912" w:rsidR="00CB1D53" w:rsidRPr="004E3062" w:rsidRDefault="0079312E" w:rsidP="00CB1D53">
            <w:pPr>
              <w:jc w:val="center"/>
              <w:rPr>
                <w:rFonts w:ascii="Arial" w:hAnsi="Arial" w:cs="Arial"/>
                <w:sz w:val="20"/>
                <w:szCs w:val="20"/>
              </w:rPr>
            </w:pPr>
            <w:r>
              <w:rPr>
                <w:rFonts w:ascii="Arial" w:hAnsi="Arial" w:cs="Arial"/>
                <w:sz w:val="20"/>
                <w:szCs w:val="20"/>
              </w:rPr>
              <w:t>107</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6285D2A" w14:textId="6C6A531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Red Chilli -hot fresh 20ml</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058B15E3" w14:textId="193276A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3D3623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F6C5730" w14:textId="77777777" w:rsidR="00CB1D53" w:rsidRPr="004E3062" w:rsidRDefault="00CB1D53" w:rsidP="00CB1D53">
            <w:pPr>
              <w:jc w:val="left"/>
              <w:rPr>
                <w:rFonts w:ascii="Arial" w:hAnsi="Arial" w:cs="Arial"/>
              </w:rPr>
            </w:pPr>
          </w:p>
        </w:tc>
      </w:tr>
      <w:tr w:rsidR="00E41EC9" w:rsidRPr="00D87C73" w14:paraId="48180613"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C788831" w14:textId="2EDDFCE4" w:rsidR="00E41EC9" w:rsidRDefault="0079312E" w:rsidP="00CB1D53">
            <w:pPr>
              <w:rPr>
                <w:rFonts w:ascii="Arial" w:hAnsi="Arial" w:cs="Arial"/>
                <w:sz w:val="20"/>
                <w:szCs w:val="20"/>
              </w:rPr>
            </w:pPr>
            <w:r>
              <w:rPr>
                <w:rFonts w:ascii="Arial" w:hAnsi="Arial" w:cs="Arial"/>
                <w:sz w:val="20"/>
                <w:szCs w:val="20"/>
              </w:rPr>
              <w:t>108</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770D8748" w14:textId="5770A1DD" w:rsidR="00E41EC9" w:rsidRPr="00041EED" w:rsidRDefault="00E41EC9" w:rsidP="00CB1D53">
            <w:pPr>
              <w:jc w:val="left"/>
              <w:rPr>
                <w:rFonts w:ascii="Arial" w:hAnsi="Arial" w:cs="Arial"/>
                <w:color w:val="000000"/>
                <w:sz w:val="20"/>
                <w:szCs w:val="20"/>
              </w:rPr>
            </w:pPr>
            <w:r>
              <w:rPr>
                <w:rFonts w:ascii="Arial" w:hAnsi="Arial" w:cs="Arial"/>
                <w:color w:val="000000"/>
                <w:sz w:val="20"/>
                <w:szCs w:val="20"/>
              </w:rPr>
              <w:t xml:space="preserve">Rice </w:t>
            </w:r>
            <w:r w:rsidR="00997DA9">
              <w:rPr>
                <w:rFonts w:ascii="Arial" w:hAnsi="Arial" w:cs="Arial"/>
                <w:color w:val="000000"/>
                <w:sz w:val="20"/>
                <w:szCs w:val="20"/>
              </w:rPr>
              <w:t xml:space="preserve">Basmati 5kg </w:t>
            </w:r>
          </w:p>
        </w:tc>
        <w:tc>
          <w:tcPr>
            <w:tcW w:w="1119" w:type="dxa"/>
            <w:gridSpan w:val="2"/>
            <w:tcBorders>
              <w:top w:val="nil"/>
              <w:left w:val="nil"/>
              <w:bottom w:val="single" w:sz="4" w:space="0" w:color="000000"/>
              <w:right w:val="single" w:sz="4" w:space="0" w:color="000000"/>
            </w:tcBorders>
            <w:shd w:val="clear" w:color="auto" w:fill="auto"/>
            <w:vAlign w:val="bottom"/>
          </w:tcPr>
          <w:p w14:paraId="5D0BB9EF" w14:textId="36ED037A" w:rsidR="00E41EC9" w:rsidRPr="00041EED" w:rsidRDefault="00997DA9" w:rsidP="00CB1D53">
            <w:pPr>
              <w:jc w:val="left"/>
              <w:rPr>
                <w:rFonts w:ascii="Arial" w:hAnsi="Arial" w:cs="Arial"/>
                <w:color w:val="000000"/>
                <w:sz w:val="20"/>
                <w:szCs w:val="20"/>
              </w:rPr>
            </w:pPr>
            <w:r>
              <w:rPr>
                <w:rFonts w:ascii="Arial" w:hAnsi="Arial" w:cs="Arial"/>
                <w:color w:val="000000"/>
                <w:sz w:val="20"/>
                <w:szCs w:val="20"/>
              </w:rPr>
              <w:t xml:space="preserve">Pkt </w:t>
            </w:r>
          </w:p>
        </w:tc>
        <w:tc>
          <w:tcPr>
            <w:tcW w:w="854" w:type="dxa"/>
            <w:tcBorders>
              <w:top w:val="nil"/>
              <w:left w:val="nil"/>
              <w:bottom w:val="single" w:sz="4" w:space="0" w:color="auto"/>
              <w:right w:val="single" w:sz="4" w:space="0" w:color="auto"/>
            </w:tcBorders>
            <w:shd w:val="clear" w:color="auto" w:fill="auto"/>
            <w:noWrap/>
            <w:vAlign w:val="bottom"/>
          </w:tcPr>
          <w:p w14:paraId="25E8EB81" w14:textId="12F21B83" w:rsidR="00E41EC9" w:rsidRPr="004E3062" w:rsidRDefault="00997DA9" w:rsidP="00CB1D53">
            <w:pPr>
              <w:jc w:val="left"/>
              <w:rPr>
                <w:rFonts w:ascii="Arial" w:hAnsi="Arial" w:cs="Arial"/>
              </w:rPr>
            </w:pPr>
            <w:r>
              <w:rPr>
                <w:rFonts w:ascii="Arial" w:hAnsi="Arial" w:cs="Arial"/>
              </w:rPr>
              <w:t xml:space="preserve"> 1 </w:t>
            </w:r>
          </w:p>
        </w:tc>
        <w:tc>
          <w:tcPr>
            <w:tcW w:w="3106" w:type="dxa"/>
            <w:tcBorders>
              <w:top w:val="nil"/>
              <w:left w:val="nil"/>
              <w:bottom w:val="single" w:sz="4" w:space="0" w:color="auto"/>
              <w:right w:val="single" w:sz="4" w:space="0" w:color="auto"/>
            </w:tcBorders>
            <w:shd w:val="clear" w:color="auto" w:fill="auto"/>
            <w:vAlign w:val="bottom"/>
          </w:tcPr>
          <w:p w14:paraId="739F79FE" w14:textId="77777777" w:rsidR="00E41EC9" w:rsidRPr="004E3062" w:rsidRDefault="00E41EC9" w:rsidP="00CB1D53">
            <w:pPr>
              <w:jc w:val="left"/>
              <w:rPr>
                <w:rFonts w:ascii="Arial" w:hAnsi="Arial" w:cs="Arial"/>
              </w:rPr>
            </w:pPr>
          </w:p>
        </w:tc>
      </w:tr>
      <w:tr w:rsidR="00CB1D53" w:rsidRPr="00D87C73" w14:paraId="425C1504"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A641972" w14:textId="094011E6" w:rsidR="00CB1D53" w:rsidRPr="004E3062" w:rsidRDefault="0079312E" w:rsidP="00CB1D53">
            <w:pPr>
              <w:rPr>
                <w:rFonts w:ascii="Arial" w:hAnsi="Arial" w:cs="Arial"/>
                <w:sz w:val="20"/>
                <w:szCs w:val="20"/>
              </w:rPr>
            </w:pPr>
            <w:r>
              <w:rPr>
                <w:rFonts w:ascii="Arial" w:hAnsi="Arial" w:cs="Arial"/>
                <w:sz w:val="20"/>
                <w:szCs w:val="20"/>
              </w:rPr>
              <w:t>109</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6D313434" w14:textId="45A259C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Room Spray- elegant - Air </w:t>
            </w:r>
            <w:r w:rsidR="006E4A46" w:rsidRPr="00041EED">
              <w:rPr>
                <w:rFonts w:ascii="Arial" w:hAnsi="Arial" w:cs="Arial"/>
                <w:color w:val="000000"/>
                <w:sz w:val="20"/>
                <w:szCs w:val="20"/>
              </w:rPr>
              <w:t>freshener</w:t>
            </w:r>
            <w:r w:rsidRPr="00041EED">
              <w:rPr>
                <w:rFonts w:ascii="Arial" w:hAnsi="Arial" w:cs="Arial"/>
                <w:color w:val="000000"/>
                <w:sz w:val="20"/>
                <w:szCs w:val="20"/>
              </w:rPr>
              <w:t xml:space="preserve"> </w:t>
            </w:r>
            <w:r w:rsidR="006E4A46" w:rsidRPr="00041EED">
              <w:rPr>
                <w:rFonts w:ascii="Arial" w:hAnsi="Arial" w:cs="Arial"/>
                <w:color w:val="000000"/>
                <w:sz w:val="20"/>
                <w:szCs w:val="20"/>
              </w:rPr>
              <w:t>different</w:t>
            </w:r>
            <w:r w:rsidRPr="00041EED">
              <w:rPr>
                <w:rFonts w:ascii="Arial" w:hAnsi="Arial" w:cs="Arial"/>
                <w:color w:val="000000"/>
                <w:sz w:val="20"/>
                <w:szCs w:val="20"/>
              </w:rPr>
              <w:t xml:space="preserve"> fragrance</w:t>
            </w:r>
          </w:p>
        </w:tc>
        <w:tc>
          <w:tcPr>
            <w:tcW w:w="1119" w:type="dxa"/>
            <w:gridSpan w:val="2"/>
            <w:tcBorders>
              <w:top w:val="nil"/>
              <w:left w:val="nil"/>
              <w:bottom w:val="single" w:sz="4" w:space="0" w:color="000000"/>
              <w:right w:val="single" w:sz="4" w:space="0" w:color="000000"/>
            </w:tcBorders>
            <w:shd w:val="clear" w:color="auto" w:fill="auto"/>
            <w:vAlign w:val="bottom"/>
          </w:tcPr>
          <w:p w14:paraId="13ACB098" w14:textId="3FFF067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Bottle</w:t>
            </w:r>
          </w:p>
        </w:tc>
        <w:tc>
          <w:tcPr>
            <w:tcW w:w="854" w:type="dxa"/>
            <w:tcBorders>
              <w:top w:val="nil"/>
              <w:left w:val="nil"/>
              <w:bottom w:val="single" w:sz="4" w:space="0" w:color="auto"/>
              <w:right w:val="single" w:sz="4" w:space="0" w:color="auto"/>
            </w:tcBorders>
            <w:shd w:val="clear" w:color="auto" w:fill="auto"/>
            <w:noWrap/>
            <w:vAlign w:val="bottom"/>
          </w:tcPr>
          <w:p w14:paraId="62FF7AE1" w14:textId="77777777" w:rsidR="00CB1D53" w:rsidRPr="004E3062" w:rsidRDefault="00CB1D53" w:rsidP="00CB1D53">
            <w:pPr>
              <w:jc w:val="left"/>
              <w:rPr>
                <w:rFonts w:ascii="Arial" w:hAnsi="Arial" w:cs="Arial"/>
              </w:rPr>
            </w:pPr>
          </w:p>
        </w:tc>
        <w:tc>
          <w:tcPr>
            <w:tcW w:w="3106" w:type="dxa"/>
            <w:tcBorders>
              <w:top w:val="nil"/>
              <w:left w:val="nil"/>
              <w:bottom w:val="single" w:sz="4" w:space="0" w:color="auto"/>
              <w:right w:val="single" w:sz="4" w:space="0" w:color="auto"/>
            </w:tcBorders>
            <w:shd w:val="clear" w:color="auto" w:fill="auto"/>
            <w:vAlign w:val="bottom"/>
          </w:tcPr>
          <w:p w14:paraId="7E19E466" w14:textId="77777777" w:rsidR="00CB1D53" w:rsidRPr="004E3062" w:rsidRDefault="00CB1D53" w:rsidP="00CB1D53">
            <w:pPr>
              <w:jc w:val="left"/>
              <w:rPr>
                <w:rFonts w:ascii="Arial" w:hAnsi="Arial" w:cs="Arial"/>
              </w:rPr>
            </w:pPr>
          </w:p>
        </w:tc>
      </w:tr>
      <w:tr w:rsidR="00CB1D53" w:rsidRPr="00D87C73" w14:paraId="2F5D359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19F0CF3" w14:textId="3B7A74EF" w:rsidR="00CB1D53" w:rsidRPr="004E3062" w:rsidRDefault="0079312E" w:rsidP="00CB1D53">
            <w:pPr>
              <w:jc w:val="center"/>
              <w:rPr>
                <w:rFonts w:ascii="Arial" w:hAnsi="Arial" w:cs="Arial"/>
                <w:sz w:val="20"/>
                <w:szCs w:val="20"/>
              </w:rPr>
            </w:pPr>
            <w:r>
              <w:rPr>
                <w:rFonts w:ascii="Arial" w:hAnsi="Arial" w:cs="Arial"/>
                <w:sz w:val="20"/>
                <w:szCs w:val="20"/>
              </w:rPr>
              <w:t>110</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2DC09F98" w14:textId="005B470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Saucers and </w:t>
            </w:r>
            <w:r w:rsidR="006E4A46" w:rsidRPr="00041EED">
              <w:rPr>
                <w:rFonts w:ascii="Arial" w:hAnsi="Arial" w:cs="Arial"/>
                <w:color w:val="000000"/>
                <w:sz w:val="20"/>
                <w:szCs w:val="20"/>
              </w:rPr>
              <w:t>Teacups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1B7517A" w14:textId="5C8931F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Set</w:t>
            </w:r>
          </w:p>
        </w:tc>
        <w:tc>
          <w:tcPr>
            <w:tcW w:w="854" w:type="dxa"/>
            <w:tcBorders>
              <w:top w:val="nil"/>
              <w:left w:val="nil"/>
              <w:bottom w:val="single" w:sz="4" w:space="0" w:color="auto"/>
              <w:right w:val="single" w:sz="4" w:space="0" w:color="auto"/>
            </w:tcBorders>
            <w:shd w:val="clear" w:color="auto" w:fill="auto"/>
            <w:noWrap/>
            <w:vAlign w:val="bottom"/>
            <w:hideMark/>
          </w:tcPr>
          <w:p w14:paraId="00BD8533"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1AB9AC5" w14:textId="77777777" w:rsidR="00CB1D53" w:rsidRPr="004E3062" w:rsidRDefault="00CB1D53" w:rsidP="00CB1D53">
            <w:pPr>
              <w:jc w:val="left"/>
              <w:rPr>
                <w:rFonts w:ascii="Arial" w:hAnsi="Arial" w:cs="Arial"/>
              </w:rPr>
            </w:pPr>
          </w:p>
        </w:tc>
      </w:tr>
      <w:tr w:rsidR="00E41EC9" w:rsidRPr="00D87C73" w14:paraId="5AF9FD5D"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461263C" w14:textId="1ACD6634" w:rsidR="00E41EC9" w:rsidRDefault="0079312E" w:rsidP="00CB1D53">
            <w:pPr>
              <w:jc w:val="center"/>
              <w:rPr>
                <w:rFonts w:ascii="Arial" w:hAnsi="Arial" w:cs="Arial"/>
                <w:sz w:val="20"/>
                <w:szCs w:val="20"/>
              </w:rPr>
            </w:pPr>
            <w:r>
              <w:rPr>
                <w:rFonts w:ascii="Arial" w:hAnsi="Arial" w:cs="Arial"/>
                <w:sz w:val="20"/>
                <w:szCs w:val="20"/>
              </w:rPr>
              <w:t>111</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7E04A795" w14:textId="6E15B0BD" w:rsidR="00E41EC9" w:rsidRPr="00041EED" w:rsidRDefault="00E41EC9" w:rsidP="00CB1D53">
            <w:pPr>
              <w:jc w:val="left"/>
              <w:rPr>
                <w:rFonts w:ascii="Arial" w:hAnsi="Arial" w:cs="Arial"/>
                <w:color w:val="000000"/>
                <w:sz w:val="20"/>
                <w:szCs w:val="20"/>
              </w:rPr>
            </w:pPr>
            <w:r>
              <w:rPr>
                <w:rFonts w:ascii="Arial" w:hAnsi="Arial" w:cs="Arial"/>
                <w:color w:val="000000"/>
                <w:sz w:val="20"/>
                <w:szCs w:val="20"/>
              </w:rPr>
              <w:t xml:space="preserve">Salt 1Kg </w:t>
            </w:r>
          </w:p>
        </w:tc>
        <w:tc>
          <w:tcPr>
            <w:tcW w:w="1119" w:type="dxa"/>
            <w:gridSpan w:val="2"/>
            <w:tcBorders>
              <w:top w:val="nil"/>
              <w:left w:val="nil"/>
              <w:bottom w:val="single" w:sz="4" w:space="0" w:color="000000"/>
              <w:right w:val="single" w:sz="4" w:space="0" w:color="000000"/>
            </w:tcBorders>
            <w:shd w:val="clear" w:color="auto" w:fill="auto"/>
            <w:vAlign w:val="bottom"/>
          </w:tcPr>
          <w:p w14:paraId="139DEC87" w14:textId="2B14BC3D" w:rsidR="00E41EC9" w:rsidRPr="00041EED" w:rsidRDefault="00E41EC9" w:rsidP="00CB1D53">
            <w:pPr>
              <w:jc w:val="left"/>
              <w:rPr>
                <w:rFonts w:ascii="Arial" w:hAnsi="Arial" w:cs="Arial"/>
                <w:color w:val="000000"/>
                <w:sz w:val="20"/>
                <w:szCs w:val="20"/>
              </w:rPr>
            </w:pPr>
            <w:r>
              <w:rPr>
                <w:rFonts w:ascii="Arial" w:hAnsi="Arial" w:cs="Arial"/>
                <w:color w:val="000000"/>
                <w:sz w:val="20"/>
                <w:szCs w:val="20"/>
              </w:rPr>
              <w:t xml:space="preserve">Pkt </w:t>
            </w:r>
          </w:p>
        </w:tc>
        <w:tc>
          <w:tcPr>
            <w:tcW w:w="854" w:type="dxa"/>
            <w:tcBorders>
              <w:top w:val="nil"/>
              <w:left w:val="nil"/>
              <w:bottom w:val="single" w:sz="4" w:space="0" w:color="auto"/>
              <w:right w:val="single" w:sz="4" w:space="0" w:color="auto"/>
            </w:tcBorders>
            <w:shd w:val="clear" w:color="auto" w:fill="auto"/>
            <w:noWrap/>
            <w:vAlign w:val="bottom"/>
          </w:tcPr>
          <w:p w14:paraId="2C87B203" w14:textId="34B3ED1B" w:rsidR="00E41EC9" w:rsidRPr="004E3062" w:rsidRDefault="00E41EC9" w:rsidP="00CB1D53">
            <w:pPr>
              <w:jc w:val="left"/>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CC4F50E" w14:textId="77777777" w:rsidR="00E41EC9" w:rsidRPr="004E3062" w:rsidRDefault="00E41EC9" w:rsidP="00CB1D53">
            <w:pPr>
              <w:jc w:val="left"/>
              <w:rPr>
                <w:rFonts w:ascii="Arial" w:hAnsi="Arial" w:cs="Arial"/>
              </w:rPr>
            </w:pPr>
          </w:p>
        </w:tc>
      </w:tr>
      <w:tr w:rsidR="00CB1D53" w:rsidRPr="00D87C73" w14:paraId="2955A503"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5DE6FEF" w14:textId="4C72C6EE" w:rsidR="00CB1D53" w:rsidRPr="004E3062" w:rsidRDefault="0079312E" w:rsidP="00CB1D53">
            <w:pPr>
              <w:jc w:val="center"/>
              <w:rPr>
                <w:rFonts w:ascii="Arial" w:hAnsi="Arial" w:cs="Arial"/>
                <w:sz w:val="20"/>
                <w:szCs w:val="20"/>
              </w:rPr>
            </w:pPr>
            <w:r>
              <w:rPr>
                <w:rFonts w:ascii="Arial" w:hAnsi="Arial" w:cs="Arial"/>
                <w:sz w:val="20"/>
                <w:szCs w:val="20"/>
              </w:rPr>
              <w:t>112</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6178EF3D" w14:textId="4B040AE4" w:rsidR="00CB1D53" w:rsidRPr="004E3062" w:rsidRDefault="00AE6418" w:rsidP="00CB1D53">
            <w:pPr>
              <w:jc w:val="left"/>
              <w:rPr>
                <w:rFonts w:ascii="Arial" w:hAnsi="Arial" w:cs="Arial"/>
                <w:sz w:val="20"/>
                <w:szCs w:val="20"/>
              </w:rPr>
            </w:pPr>
            <w:r w:rsidRPr="00041EED">
              <w:rPr>
                <w:rFonts w:ascii="Arial" w:hAnsi="Arial" w:cs="Arial"/>
                <w:color w:val="000000"/>
                <w:sz w:val="20"/>
                <w:szCs w:val="20"/>
              </w:rPr>
              <w:t>Serviettes</w:t>
            </w:r>
            <w:r w:rsidR="00CB1D53" w:rsidRPr="00041EED">
              <w:rPr>
                <w:rFonts w:ascii="Arial" w:hAnsi="Arial" w:cs="Arial"/>
                <w:color w:val="000000"/>
                <w:sz w:val="20"/>
                <w:szCs w:val="20"/>
              </w:rPr>
              <w:t>- sure super soft (100 by1)</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777EDD52" w14:textId="7A5BC71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Pkts</w:t>
            </w:r>
          </w:p>
        </w:tc>
        <w:tc>
          <w:tcPr>
            <w:tcW w:w="854" w:type="dxa"/>
            <w:tcBorders>
              <w:top w:val="nil"/>
              <w:left w:val="nil"/>
              <w:bottom w:val="single" w:sz="4" w:space="0" w:color="auto"/>
              <w:right w:val="single" w:sz="4" w:space="0" w:color="auto"/>
            </w:tcBorders>
            <w:shd w:val="clear" w:color="auto" w:fill="auto"/>
            <w:noWrap/>
            <w:vAlign w:val="bottom"/>
            <w:hideMark/>
          </w:tcPr>
          <w:p w14:paraId="58FD995C"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3F140F5" w14:textId="77777777" w:rsidR="00CB1D53" w:rsidRPr="004E3062" w:rsidRDefault="00CB1D53" w:rsidP="00CB1D53">
            <w:pPr>
              <w:jc w:val="left"/>
              <w:rPr>
                <w:rFonts w:ascii="Arial" w:hAnsi="Arial" w:cs="Arial"/>
              </w:rPr>
            </w:pPr>
          </w:p>
        </w:tc>
      </w:tr>
      <w:tr w:rsidR="00CB1D53" w:rsidRPr="00D87C73" w14:paraId="4CB0D2FB"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5A82BCC" w14:textId="43591E88" w:rsidR="00CB1D53" w:rsidRPr="004E3062" w:rsidRDefault="0079312E" w:rsidP="00CB1D53">
            <w:pPr>
              <w:jc w:val="center"/>
              <w:rPr>
                <w:rFonts w:ascii="Arial" w:hAnsi="Arial" w:cs="Arial"/>
                <w:sz w:val="20"/>
                <w:szCs w:val="20"/>
              </w:rPr>
            </w:pPr>
            <w:r>
              <w:rPr>
                <w:rFonts w:ascii="Arial" w:hAnsi="Arial" w:cs="Arial"/>
                <w:sz w:val="20"/>
                <w:szCs w:val="20"/>
              </w:rPr>
              <w:t>113</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2FA5046E" w14:textId="60CA2213" w:rsidR="00CB1D53" w:rsidRPr="004E3062" w:rsidRDefault="00C77A9F" w:rsidP="00CB1D53">
            <w:pPr>
              <w:jc w:val="left"/>
              <w:rPr>
                <w:rFonts w:ascii="Arial" w:hAnsi="Arial" w:cs="Arial"/>
                <w:sz w:val="20"/>
                <w:szCs w:val="20"/>
              </w:rPr>
            </w:pPr>
            <w:r w:rsidRPr="00041EED">
              <w:rPr>
                <w:rFonts w:ascii="Arial" w:hAnsi="Arial" w:cs="Arial"/>
                <w:color w:val="000000"/>
                <w:sz w:val="20"/>
                <w:szCs w:val="20"/>
              </w:rPr>
              <w:t>Scrubbing</w:t>
            </w:r>
            <w:r w:rsidR="00CB1D53" w:rsidRPr="00041EED">
              <w:rPr>
                <w:rFonts w:ascii="Arial" w:hAnsi="Arial" w:cs="Arial"/>
                <w:color w:val="000000"/>
                <w:sz w:val="20"/>
                <w:szCs w:val="20"/>
              </w:rPr>
              <w:t xml:space="preserve"> Brushes- with long handle and hard bristles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68A7C933" w14:textId="05D7D76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7DE902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04E08B6" w14:textId="77777777" w:rsidR="00CB1D53" w:rsidRPr="004E3062" w:rsidRDefault="00CB1D53" w:rsidP="00CB1D53">
            <w:pPr>
              <w:jc w:val="left"/>
              <w:rPr>
                <w:rFonts w:ascii="Arial" w:hAnsi="Arial" w:cs="Arial"/>
              </w:rPr>
            </w:pPr>
          </w:p>
        </w:tc>
      </w:tr>
      <w:tr w:rsidR="00CB1D53" w:rsidRPr="00D87C73" w14:paraId="5A7622B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69ACF1D" w14:textId="03E4B850" w:rsidR="00CB1D53" w:rsidRPr="004E3062" w:rsidRDefault="0079312E" w:rsidP="00CB1D53">
            <w:pPr>
              <w:jc w:val="center"/>
              <w:rPr>
                <w:rFonts w:ascii="Arial" w:hAnsi="Arial" w:cs="Arial"/>
                <w:sz w:val="20"/>
                <w:szCs w:val="20"/>
              </w:rPr>
            </w:pPr>
            <w:r>
              <w:rPr>
                <w:rFonts w:ascii="Arial" w:hAnsi="Arial" w:cs="Arial"/>
                <w:sz w:val="20"/>
                <w:szCs w:val="20"/>
              </w:rPr>
              <w:t>114</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6C084AEC" w14:textId="48C12E5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Scrubs with sponge -</w:t>
            </w:r>
            <w:r w:rsidR="006E4A46" w:rsidRPr="00041EED">
              <w:rPr>
                <w:rFonts w:ascii="Arial" w:hAnsi="Arial" w:cs="Arial"/>
                <w:color w:val="000000"/>
                <w:sz w:val="20"/>
                <w:szCs w:val="20"/>
              </w:rPr>
              <w:t>Mr</w:t>
            </w:r>
            <w:r w:rsidRPr="00041EED">
              <w:rPr>
                <w:rFonts w:ascii="Arial" w:hAnsi="Arial" w:cs="Arial"/>
                <w:color w:val="000000"/>
                <w:sz w:val="20"/>
                <w:szCs w:val="20"/>
              </w:rPr>
              <w:t xml:space="preserve"> green (4''*1'')</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152F3334" w14:textId="501AD5E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ECC01E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3727EC6" w14:textId="77777777" w:rsidR="00CB1D53" w:rsidRPr="004E3062" w:rsidRDefault="00CB1D53" w:rsidP="00CB1D53">
            <w:pPr>
              <w:jc w:val="left"/>
              <w:rPr>
                <w:rFonts w:ascii="Arial" w:hAnsi="Arial" w:cs="Arial"/>
              </w:rPr>
            </w:pPr>
          </w:p>
        </w:tc>
      </w:tr>
      <w:tr w:rsidR="00CB1D53" w:rsidRPr="00D87C73" w14:paraId="1831B76E"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11E5D1D" w14:textId="0F9DB60F" w:rsidR="00CB1D53" w:rsidRPr="004E3062" w:rsidRDefault="0079312E" w:rsidP="00CB1D53">
            <w:pPr>
              <w:jc w:val="center"/>
              <w:rPr>
                <w:rFonts w:ascii="Arial" w:hAnsi="Arial" w:cs="Arial"/>
                <w:sz w:val="20"/>
                <w:szCs w:val="20"/>
              </w:rPr>
            </w:pPr>
            <w:r>
              <w:rPr>
                <w:rFonts w:ascii="Arial" w:hAnsi="Arial" w:cs="Arial"/>
                <w:sz w:val="20"/>
                <w:szCs w:val="20"/>
              </w:rPr>
              <w:t>115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04E6CF78" w14:textId="361C768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Scrubs without Sponge- </w:t>
            </w:r>
            <w:r w:rsidR="006E4A46" w:rsidRPr="00041EED">
              <w:rPr>
                <w:rFonts w:ascii="Arial" w:hAnsi="Arial" w:cs="Arial"/>
                <w:color w:val="000000"/>
                <w:sz w:val="20"/>
                <w:szCs w:val="20"/>
              </w:rPr>
              <w:t>Mr</w:t>
            </w:r>
            <w:r w:rsidRPr="00041EED">
              <w:rPr>
                <w:rFonts w:ascii="Arial" w:hAnsi="Arial" w:cs="Arial"/>
                <w:color w:val="000000"/>
                <w:sz w:val="20"/>
                <w:szCs w:val="20"/>
              </w:rPr>
              <w:t xml:space="preserve"> green (150mm*90mm)</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5B1EF56" w14:textId="03F448C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363772D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83C9BCD" w14:textId="77777777" w:rsidR="00CB1D53" w:rsidRPr="004E3062" w:rsidRDefault="00CB1D53" w:rsidP="00CB1D53">
            <w:pPr>
              <w:jc w:val="left"/>
              <w:rPr>
                <w:rFonts w:ascii="Arial" w:hAnsi="Arial" w:cs="Arial"/>
              </w:rPr>
            </w:pPr>
          </w:p>
        </w:tc>
      </w:tr>
      <w:tr w:rsidR="00CB1D53" w:rsidRPr="00D87C73" w14:paraId="1C0372B8"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656B407" w14:textId="709F8FFE" w:rsidR="00CB1D53" w:rsidRPr="004E3062" w:rsidRDefault="0079312E" w:rsidP="00CB1D53">
            <w:pPr>
              <w:jc w:val="center"/>
              <w:rPr>
                <w:rFonts w:ascii="Arial" w:hAnsi="Arial" w:cs="Arial"/>
                <w:sz w:val="20"/>
                <w:szCs w:val="20"/>
              </w:rPr>
            </w:pPr>
            <w:r>
              <w:rPr>
                <w:rFonts w:ascii="Arial" w:hAnsi="Arial" w:cs="Arial"/>
                <w:sz w:val="20"/>
                <w:szCs w:val="20"/>
              </w:rPr>
              <w:t>116</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07454BCF" w14:textId="1740524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Serving Plates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087A00D2" w14:textId="0EE6298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B7E29BE"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214335E" w14:textId="77777777" w:rsidR="00CB1D53" w:rsidRPr="004E3062" w:rsidRDefault="00CB1D53" w:rsidP="00CB1D53">
            <w:pPr>
              <w:jc w:val="left"/>
              <w:rPr>
                <w:rFonts w:ascii="Arial" w:hAnsi="Arial" w:cs="Arial"/>
              </w:rPr>
            </w:pPr>
          </w:p>
        </w:tc>
      </w:tr>
      <w:tr w:rsidR="00CB1D53" w:rsidRPr="00D87C73" w14:paraId="04F390EF"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B54C0F4" w14:textId="3D0F6CB9" w:rsidR="00CB1D53" w:rsidRPr="004E3062" w:rsidRDefault="0079312E" w:rsidP="00CB1D53">
            <w:pPr>
              <w:jc w:val="center"/>
              <w:rPr>
                <w:rFonts w:ascii="Arial" w:hAnsi="Arial" w:cs="Arial"/>
                <w:sz w:val="20"/>
                <w:szCs w:val="20"/>
              </w:rPr>
            </w:pPr>
            <w:r>
              <w:rPr>
                <w:rFonts w:ascii="Arial" w:hAnsi="Arial" w:cs="Arial"/>
                <w:sz w:val="20"/>
                <w:szCs w:val="20"/>
              </w:rPr>
              <w:t>117</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9BD5AFC" w14:textId="3CA4445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Serving Trays - flat medium size</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00584A38" w14:textId="73A7868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5624038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EA96E27" w14:textId="77777777" w:rsidR="00CB1D53" w:rsidRPr="004E3062" w:rsidRDefault="00CB1D53" w:rsidP="00CB1D53">
            <w:pPr>
              <w:jc w:val="left"/>
              <w:rPr>
                <w:rFonts w:ascii="Arial" w:hAnsi="Arial" w:cs="Arial"/>
              </w:rPr>
            </w:pPr>
          </w:p>
        </w:tc>
      </w:tr>
      <w:tr w:rsidR="00CB1D53" w:rsidRPr="00D87C73" w14:paraId="6C32E104"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F0BCE3C" w14:textId="7C2DEFFB" w:rsidR="00CB1D53" w:rsidRDefault="0079312E" w:rsidP="00CB1D53">
            <w:pPr>
              <w:jc w:val="center"/>
              <w:rPr>
                <w:rFonts w:ascii="Arial" w:hAnsi="Arial" w:cs="Arial"/>
                <w:sz w:val="20"/>
                <w:szCs w:val="20"/>
              </w:rPr>
            </w:pPr>
            <w:r>
              <w:rPr>
                <w:rFonts w:ascii="Arial" w:hAnsi="Arial" w:cs="Arial"/>
                <w:sz w:val="20"/>
                <w:szCs w:val="20"/>
              </w:rPr>
              <w:t>118</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52F38A1E" w14:textId="5399889E" w:rsidR="00CB1D53" w:rsidRDefault="00CB1D53" w:rsidP="00CB1D53">
            <w:pPr>
              <w:jc w:val="left"/>
              <w:rPr>
                <w:rFonts w:ascii="Arial" w:hAnsi="Arial" w:cs="Arial"/>
                <w:sz w:val="20"/>
                <w:szCs w:val="20"/>
              </w:rPr>
            </w:pPr>
            <w:r w:rsidRPr="00041EED">
              <w:rPr>
                <w:rFonts w:ascii="Arial" w:hAnsi="Arial" w:cs="Arial"/>
                <w:color w:val="000000"/>
                <w:sz w:val="20"/>
                <w:szCs w:val="20"/>
              </w:rPr>
              <w:t>Silver fish (Mukhene) 1kg</w:t>
            </w:r>
          </w:p>
        </w:tc>
        <w:tc>
          <w:tcPr>
            <w:tcW w:w="1119" w:type="dxa"/>
            <w:gridSpan w:val="2"/>
            <w:tcBorders>
              <w:top w:val="nil"/>
              <w:left w:val="nil"/>
              <w:bottom w:val="single" w:sz="4" w:space="0" w:color="000000"/>
              <w:right w:val="single" w:sz="4" w:space="0" w:color="000000"/>
            </w:tcBorders>
            <w:shd w:val="clear" w:color="auto" w:fill="auto"/>
            <w:vAlign w:val="bottom"/>
          </w:tcPr>
          <w:p w14:paraId="6406952F" w14:textId="7A95204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1 Kg Pack</w:t>
            </w:r>
          </w:p>
        </w:tc>
        <w:tc>
          <w:tcPr>
            <w:tcW w:w="854" w:type="dxa"/>
            <w:tcBorders>
              <w:top w:val="nil"/>
              <w:left w:val="nil"/>
              <w:bottom w:val="single" w:sz="4" w:space="0" w:color="auto"/>
              <w:right w:val="single" w:sz="4" w:space="0" w:color="auto"/>
            </w:tcBorders>
            <w:shd w:val="clear" w:color="auto" w:fill="auto"/>
            <w:noWrap/>
            <w:vAlign w:val="bottom"/>
          </w:tcPr>
          <w:p w14:paraId="6B9628AD" w14:textId="77777777" w:rsidR="00CB1D53" w:rsidRPr="004E3062" w:rsidRDefault="00CB1D53" w:rsidP="00CB1D53">
            <w:pPr>
              <w:jc w:val="left"/>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AA377AB" w14:textId="77777777" w:rsidR="00CB1D53" w:rsidRPr="004E3062" w:rsidRDefault="00CB1D53" w:rsidP="00CB1D53">
            <w:pPr>
              <w:jc w:val="left"/>
              <w:rPr>
                <w:rFonts w:ascii="Arial" w:hAnsi="Arial" w:cs="Arial"/>
              </w:rPr>
            </w:pPr>
          </w:p>
        </w:tc>
      </w:tr>
      <w:tr w:rsidR="00CB1D53" w:rsidRPr="00D87C73" w14:paraId="0199599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6EF4711" w14:textId="4B1D95FE" w:rsidR="00CB1D53" w:rsidRPr="004E3062" w:rsidRDefault="0079312E" w:rsidP="00CB1D53">
            <w:pPr>
              <w:jc w:val="center"/>
              <w:rPr>
                <w:rFonts w:ascii="Arial" w:hAnsi="Arial" w:cs="Arial"/>
                <w:sz w:val="20"/>
                <w:szCs w:val="20"/>
              </w:rPr>
            </w:pPr>
            <w:r>
              <w:rPr>
                <w:rFonts w:ascii="Arial" w:hAnsi="Arial" w:cs="Arial"/>
                <w:sz w:val="20"/>
                <w:szCs w:val="20"/>
              </w:rPr>
              <w:t>119</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48657AD" w14:textId="58A9453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Silver Fish (Mukhene) 5kg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40DE7578" w14:textId="59B2590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5 Kg pack</w:t>
            </w:r>
          </w:p>
        </w:tc>
        <w:tc>
          <w:tcPr>
            <w:tcW w:w="854" w:type="dxa"/>
            <w:tcBorders>
              <w:top w:val="nil"/>
              <w:left w:val="nil"/>
              <w:bottom w:val="single" w:sz="4" w:space="0" w:color="auto"/>
              <w:right w:val="single" w:sz="4" w:space="0" w:color="auto"/>
            </w:tcBorders>
            <w:shd w:val="clear" w:color="auto" w:fill="auto"/>
            <w:noWrap/>
            <w:vAlign w:val="bottom"/>
            <w:hideMark/>
          </w:tcPr>
          <w:p w14:paraId="314D4C78"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D7B6331" w14:textId="77777777" w:rsidR="00CB1D53" w:rsidRPr="004E3062" w:rsidRDefault="00CB1D53" w:rsidP="00CB1D53">
            <w:pPr>
              <w:jc w:val="left"/>
              <w:rPr>
                <w:rFonts w:ascii="Arial" w:hAnsi="Arial" w:cs="Arial"/>
              </w:rPr>
            </w:pPr>
          </w:p>
        </w:tc>
      </w:tr>
      <w:tr w:rsidR="00CB1D53" w:rsidRPr="00D87C73" w14:paraId="701E0E3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30DF8CC" w14:textId="56E2C6D5" w:rsidR="00CB1D53" w:rsidRPr="004E3062" w:rsidRDefault="0079312E" w:rsidP="00CB1D53">
            <w:pPr>
              <w:jc w:val="center"/>
              <w:rPr>
                <w:rFonts w:ascii="Arial" w:hAnsi="Arial" w:cs="Arial"/>
                <w:sz w:val="20"/>
                <w:szCs w:val="20"/>
              </w:rPr>
            </w:pPr>
            <w:r>
              <w:rPr>
                <w:rFonts w:ascii="Arial" w:hAnsi="Arial" w:cs="Arial"/>
                <w:sz w:val="20"/>
                <w:szCs w:val="20"/>
              </w:rPr>
              <w:t>120</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A0EA43E" w14:textId="1D3B557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Soda 300Ml Can</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1EBFC6C0" w14:textId="199CDE2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Carton</w:t>
            </w:r>
          </w:p>
        </w:tc>
        <w:tc>
          <w:tcPr>
            <w:tcW w:w="854" w:type="dxa"/>
            <w:tcBorders>
              <w:top w:val="nil"/>
              <w:left w:val="nil"/>
              <w:bottom w:val="single" w:sz="4" w:space="0" w:color="auto"/>
              <w:right w:val="single" w:sz="4" w:space="0" w:color="auto"/>
            </w:tcBorders>
            <w:shd w:val="clear" w:color="auto" w:fill="auto"/>
            <w:noWrap/>
            <w:vAlign w:val="bottom"/>
            <w:hideMark/>
          </w:tcPr>
          <w:p w14:paraId="3E3880B4"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8AE41C6" w14:textId="77777777" w:rsidR="00CB1D53" w:rsidRPr="004E3062" w:rsidRDefault="00CB1D53" w:rsidP="00CB1D53">
            <w:pPr>
              <w:jc w:val="left"/>
              <w:rPr>
                <w:rFonts w:ascii="Arial" w:hAnsi="Arial" w:cs="Arial"/>
              </w:rPr>
            </w:pPr>
          </w:p>
        </w:tc>
      </w:tr>
      <w:tr w:rsidR="00CB1D53" w:rsidRPr="00D87C73" w14:paraId="6B2AB308"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C1514AC" w14:textId="65F554DB" w:rsidR="00CB1D53" w:rsidRPr="004E3062" w:rsidRDefault="0079312E" w:rsidP="00CB1D53">
            <w:pPr>
              <w:jc w:val="center"/>
              <w:rPr>
                <w:rFonts w:ascii="Arial" w:hAnsi="Arial" w:cs="Arial"/>
                <w:sz w:val="20"/>
                <w:szCs w:val="20"/>
              </w:rPr>
            </w:pPr>
            <w:r>
              <w:rPr>
                <w:rFonts w:ascii="Arial" w:hAnsi="Arial" w:cs="Arial"/>
                <w:sz w:val="20"/>
                <w:szCs w:val="20"/>
              </w:rPr>
              <w:t>121</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5FC6F482" w14:textId="35A18DDC" w:rsidR="00CB1D53" w:rsidRDefault="00CB1D53" w:rsidP="00CB1D53">
            <w:pPr>
              <w:jc w:val="left"/>
              <w:rPr>
                <w:rFonts w:ascii="Arial" w:hAnsi="Arial" w:cs="Arial"/>
                <w:sz w:val="20"/>
                <w:szCs w:val="20"/>
              </w:rPr>
            </w:pPr>
            <w:r w:rsidRPr="00041EED">
              <w:rPr>
                <w:rFonts w:ascii="Arial" w:hAnsi="Arial" w:cs="Arial"/>
                <w:color w:val="000000"/>
                <w:sz w:val="20"/>
                <w:szCs w:val="20"/>
              </w:rPr>
              <w:t>Soda 300Ml glass bottle</w:t>
            </w:r>
          </w:p>
        </w:tc>
        <w:tc>
          <w:tcPr>
            <w:tcW w:w="1119" w:type="dxa"/>
            <w:gridSpan w:val="2"/>
            <w:tcBorders>
              <w:top w:val="nil"/>
              <w:left w:val="nil"/>
              <w:bottom w:val="single" w:sz="4" w:space="0" w:color="000000"/>
              <w:right w:val="single" w:sz="4" w:space="0" w:color="000000"/>
            </w:tcBorders>
            <w:shd w:val="clear" w:color="auto" w:fill="auto"/>
            <w:vAlign w:val="bottom"/>
          </w:tcPr>
          <w:p w14:paraId="6E9EF9E3" w14:textId="32039A0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Crate</w:t>
            </w:r>
          </w:p>
        </w:tc>
        <w:tc>
          <w:tcPr>
            <w:tcW w:w="854" w:type="dxa"/>
            <w:tcBorders>
              <w:top w:val="nil"/>
              <w:left w:val="nil"/>
              <w:bottom w:val="single" w:sz="4" w:space="0" w:color="auto"/>
              <w:right w:val="single" w:sz="4" w:space="0" w:color="auto"/>
            </w:tcBorders>
            <w:shd w:val="clear" w:color="auto" w:fill="auto"/>
            <w:noWrap/>
            <w:vAlign w:val="bottom"/>
          </w:tcPr>
          <w:p w14:paraId="63E5716C" w14:textId="77777777" w:rsidR="00CB1D53" w:rsidRPr="004E3062" w:rsidRDefault="00CB1D53" w:rsidP="00CB1D53">
            <w:pPr>
              <w:jc w:val="left"/>
              <w:rPr>
                <w:rFonts w:ascii="Arial" w:hAnsi="Arial" w:cs="Arial"/>
              </w:rPr>
            </w:pPr>
          </w:p>
        </w:tc>
        <w:tc>
          <w:tcPr>
            <w:tcW w:w="3106" w:type="dxa"/>
            <w:tcBorders>
              <w:top w:val="nil"/>
              <w:left w:val="nil"/>
              <w:bottom w:val="single" w:sz="4" w:space="0" w:color="auto"/>
              <w:right w:val="single" w:sz="4" w:space="0" w:color="auto"/>
            </w:tcBorders>
            <w:shd w:val="clear" w:color="auto" w:fill="auto"/>
            <w:vAlign w:val="bottom"/>
          </w:tcPr>
          <w:p w14:paraId="743D3517" w14:textId="77777777" w:rsidR="00CB1D53" w:rsidRPr="004E3062" w:rsidRDefault="00CB1D53" w:rsidP="00CB1D53">
            <w:pPr>
              <w:jc w:val="left"/>
              <w:rPr>
                <w:rFonts w:ascii="Arial" w:hAnsi="Arial" w:cs="Arial"/>
              </w:rPr>
            </w:pPr>
          </w:p>
        </w:tc>
      </w:tr>
      <w:tr w:rsidR="00CB1D53" w:rsidRPr="00D87C73" w14:paraId="3B3D5780"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0232786" w14:textId="7BF5EC0B" w:rsidR="00CB1D53" w:rsidRPr="004E3062" w:rsidRDefault="0079312E" w:rsidP="00CB1D53">
            <w:pPr>
              <w:jc w:val="center"/>
              <w:rPr>
                <w:rFonts w:ascii="Arial" w:hAnsi="Arial" w:cs="Arial"/>
                <w:sz w:val="20"/>
                <w:szCs w:val="20"/>
              </w:rPr>
            </w:pPr>
            <w:r>
              <w:rPr>
                <w:rFonts w:ascii="Arial" w:hAnsi="Arial" w:cs="Arial"/>
                <w:sz w:val="20"/>
                <w:szCs w:val="20"/>
              </w:rPr>
              <w:t>122</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FB035FE" w14:textId="59308A4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Soda 500Ml PPT bottle</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661423D8" w14:textId="463E8A1E"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Carton</w:t>
            </w:r>
          </w:p>
        </w:tc>
        <w:tc>
          <w:tcPr>
            <w:tcW w:w="854" w:type="dxa"/>
            <w:tcBorders>
              <w:top w:val="nil"/>
              <w:left w:val="nil"/>
              <w:bottom w:val="single" w:sz="4" w:space="0" w:color="auto"/>
              <w:right w:val="single" w:sz="4" w:space="0" w:color="auto"/>
            </w:tcBorders>
            <w:shd w:val="clear" w:color="auto" w:fill="auto"/>
            <w:noWrap/>
            <w:vAlign w:val="bottom"/>
            <w:hideMark/>
          </w:tcPr>
          <w:p w14:paraId="2DAFF5C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273B040" w14:textId="77777777" w:rsidR="00CB1D53" w:rsidRPr="004E3062" w:rsidRDefault="00CB1D53" w:rsidP="00CB1D53">
            <w:pPr>
              <w:jc w:val="left"/>
              <w:rPr>
                <w:rFonts w:ascii="Arial" w:hAnsi="Arial" w:cs="Arial"/>
              </w:rPr>
            </w:pPr>
          </w:p>
        </w:tc>
      </w:tr>
      <w:tr w:rsidR="00CB1D53" w:rsidRPr="00D87C73" w14:paraId="0E471FB9"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B529195" w14:textId="7C802F72" w:rsidR="00CB1D53" w:rsidRPr="004E3062" w:rsidRDefault="0079312E" w:rsidP="00CB1D53">
            <w:pPr>
              <w:jc w:val="center"/>
              <w:rPr>
                <w:rFonts w:ascii="Arial" w:hAnsi="Arial" w:cs="Arial"/>
                <w:sz w:val="20"/>
                <w:szCs w:val="20"/>
              </w:rPr>
            </w:pPr>
            <w:r>
              <w:rPr>
                <w:rFonts w:ascii="Arial" w:hAnsi="Arial" w:cs="Arial"/>
                <w:sz w:val="20"/>
                <w:szCs w:val="20"/>
              </w:rPr>
              <w:t>123</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69A7D0ED" w14:textId="23BABAC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squeezer double sided with handle for cleaning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6606FF18" w14:textId="4E3D226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w:t>
            </w:r>
          </w:p>
        </w:tc>
        <w:tc>
          <w:tcPr>
            <w:tcW w:w="854" w:type="dxa"/>
            <w:tcBorders>
              <w:top w:val="nil"/>
              <w:left w:val="nil"/>
              <w:bottom w:val="single" w:sz="4" w:space="0" w:color="auto"/>
              <w:right w:val="single" w:sz="4" w:space="0" w:color="auto"/>
            </w:tcBorders>
            <w:shd w:val="clear" w:color="auto" w:fill="auto"/>
            <w:noWrap/>
            <w:vAlign w:val="bottom"/>
            <w:hideMark/>
          </w:tcPr>
          <w:p w14:paraId="3575243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9FC4745" w14:textId="77777777" w:rsidR="00CB1D53" w:rsidRPr="004E3062" w:rsidRDefault="00CB1D53" w:rsidP="00CB1D53">
            <w:pPr>
              <w:jc w:val="left"/>
              <w:rPr>
                <w:rFonts w:ascii="Arial" w:hAnsi="Arial" w:cs="Arial"/>
              </w:rPr>
            </w:pPr>
          </w:p>
        </w:tc>
      </w:tr>
      <w:tr w:rsidR="00CB1D53" w:rsidRPr="00D87C73" w14:paraId="4DB4EBBB"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998C722" w14:textId="795E92C2" w:rsidR="00CB1D53" w:rsidRPr="004E3062" w:rsidRDefault="0079312E" w:rsidP="00CB1D53">
            <w:pPr>
              <w:jc w:val="center"/>
              <w:rPr>
                <w:rFonts w:ascii="Arial" w:hAnsi="Arial" w:cs="Arial"/>
                <w:sz w:val="20"/>
                <w:szCs w:val="20"/>
              </w:rPr>
            </w:pPr>
            <w:r>
              <w:rPr>
                <w:rFonts w:ascii="Arial" w:hAnsi="Arial" w:cs="Arial"/>
                <w:sz w:val="20"/>
                <w:szCs w:val="20"/>
              </w:rPr>
              <w:t>124</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51C55C4" w14:textId="76D3030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Squeezer with handle for cleaning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3B13280E" w14:textId="291B888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68F4717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4B27812" w14:textId="77777777" w:rsidR="00CB1D53" w:rsidRPr="004E3062" w:rsidRDefault="00CB1D53" w:rsidP="00CB1D53">
            <w:pPr>
              <w:jc w:val="left"/>
              <w:rPr>
                <w:rFonts w:ascii="Arial" w:hAnsi="Arial" w:cs="Arial"/>
              </w:rPr>
            </w:pPr>
          </w:p>
        </w:tc>
      </w:tr>
      <w:tr w:rsidR="00CB1D53" w:rsidRPr="00D87C73" w14:paraId="292FF0F3"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0C450AF" w14:textId="5580262D" w:rsidR="00CB1D53" w:rsidRPr="004E3062" w:rsidRDefault="0079312E" w:rsidP="00CB1D53">
            <w:pPr>
              <w:jc w:val="center"/>
              <w:rPr>
                <w:rFonts w:ascii="Arial" w:hAnsi="Arial" w:cs="Arial"/>
                <w:sz w:val="20"/>
                <w:szCs w:val="20"/>
              </w:rPr>
            </w:pPr>
            <w:r>
              <w:rPr>
                <w:rFonts w:ascii="Arial" w:hAnsi="Arial" w:cs="Arial"/>
                <w:sz w:val="20"/>
                <w:szCs w:val="20"/>
              </w:rPr>
              <w:t>125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65804B1" w14:textId="7369E02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Sugar - 1kg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9B8E034" w14:textId="62CBA19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Kilogram</w:t>
            </w:r>
          </w:p>
        </w:tc>
        <w:tc>
          <w:tcPr>
            <w:tcW w:w="854" w:type="dxa"/>
            <w:tcBorders>
              <w:top w:val="nil"/>
              <w:left w:val="nil"/>
              <w:bottom w:val="single" w:sz="4" w:space="0" w:color="auto"/>
              <w:right w:val="single" w:sz="4" w:space="0" w:color="auto"/>
            </w:tcBorders>
            <w:shd w:val="clear" w:color="auto" w:fill="auto"/>
            <w:noWrap/>
            <w:vAlign w:val="bottom"/>
            <w:hideMark/>
          </w:tcPr>
          <w:p w14:paraId="347E05EE"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1B64989" w14:textId="77777777" w:rsidR="00CB1D53" w:rsidRPr="004E3062" w:rsidRDefault="00CB1D53" w:rsidP="00CB1D53">
            <w:pPr>
              <w:jc w:val="left"/>
              <w:rPr>
                <w:rFonts w:ascii="Arial" w:hAnsi="Arial" w:cs="Arial"/>
              </w:rPr>
            </w:pPr>
          </w:p>
        </w:tc>
      </w:tr>
      <w:tr w:rsidR="00CB1D53" w:rsidRPr="00D87C73" w14:paraId="151AE2C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F3B6E80" w14:textId="1C56159A" w:rsidR="00CB1D53" w:rsidRPr="004E3062" w:rsidRDefault="0079312E" w:rsidP="00CB1D53">
            <w:pPr>
              <w:jc w:val="center"/>
              <w:rPr>
                <w:rFonts w:ascii="Arial" w:hAnsi="Arial" w:cs="Arial"/>
                <w:sz w:val="20"/>
                <w:szCs w:val="20"/>
              </w:rPr>
            </w:pPr>
            <w:r>
              <w:rPr>
                <w:rFonts w:ascii="Arial" w:hAnsi="Arial" w:cs="Arial"/>
                <w:sz w:val="20"/>
                <w:szCs w:val="20"/>
              </w:rPr>
              <w:t>126</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60ADE46" w14:textId="2F91129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Sugar -20kg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39FDD8A1" w14:textId="2371981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Box</w:t>
            </w:r>
          </w:p>
        </w:tc>
        <w:tc>
          <w:tcPr>
            <w:tcW w:w="854" w:type="dxa"/>
            <w:tcBorders>
              <w:top w:val="nil"/>
              <w:left w:val="nil"/>
              <w:bottom w:val="single" w:sz="4" w:space="0" w:color="auto"/>
              <w:right w:val="single" w:sz="4" w:space="0" w:color="auto"/>
            </w:tcBorders>
            <w:shd w:val="clear" w:color="auto" w:fill="auto"/>
            <w:noWrap/>
            <w:vAlign w:val="bottom"/>
            <w:hideMark/>
          </w:tcPr>
          <w:p w14:paraId="5A6C70FA"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D371485" w14:textId="77777777" w:rsidR="00CB1D53" w:rsidRPr="004E3062" w:rsidRDefault="00CB1D53" w:rsidP="00CB1D53">
            <w:pPr>
              <w:jc w:val="left"/>
              <w:rPr>
                <w:rFonts w:ascii="Arial" w:hAnsi="Arial" w:cs="Arial"/>
              </w:rPr>
            </w:pPr>
          </w:p>
        </w:tc>
      </w:tr>
      <w:tr w:rsidR="00CB1D53" w:rsidRPr="00D87C73" w14:paraId="016162E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37B7397" w14:textId="7B701BAF" w:rsidR="00CB1D53" w:rsidRPr="004E3062" w:rsidRDefault="0079312E" w:rsidP="00CB1D53">
            <w:pPr>
              <w:jc w:val="center"/>
              <w:rPr>
                <w:rFonts w:ascii="Arial" w:hAnsi="Arial" w:cs="Arial"/>
                <w:sz w:val="20"/>
                <w:szCs w:val="20"/>
              </w:rPr>
            </w:pPr>
            <w:r>
              <w:rPr>
                <w:rFonts w:ascii="Arial" w:hAnsi="Arial" w:cs="Arial"/>
                <w:sz w:val="20"/>
                <w:szCs w:val="20"/>
              </w:rPr>
              <w:t>127</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20E4CA2" w14:textId="17CBC6B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Sugar -25kg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99EC875" w14:textId="54037C2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Bag</w:t>
            </w:r>
          </w:p>
        </w:tc>
        <w:tc>
          <w:tcPr>
            <w:tcW w:w="854" w:type="dxa"/>
            <w:tcBorders>
              <w:top w:val="nil"/>
              <w:left w:val="nil"/>
              <w:bottom w:val="single" w:sz="4" w:space="0" w:color="auto"/>
              <w:right w:val="single" w:sz="4" w:space="0" w:color="auto"/>
            </w:tcBorders>
            <w:shd w:val="clear" w:color="auto" w:fill="auto"/>
            <w:noWrap/>
            <w:vAlign w:val="bottom"/>
            <w:hideMark/>
          </w:tcPr>
          <w:p w14:paraId="4B7CEFA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30351AF" w14:textId="77777777" w:rsidR="00CB1D53" w:rsidRPr="004E3062" w:rsidRDefault="00CB1D53" w:rsidP="00CB1D53">
            <w:pPr>
              <w:jc w:val="left"/>
              <w:rPr>
                <w:rFonts w:ascii="Arial" w:hAnsi="Arial" w:cs="Arial"/>
              </w:rPr>
            </w:pPr>
          </w:p>
        </w:tc>
      </w:tr>
      <w:tr w:rsidR="00CB1D53" w:rsidRPr="00D87C73" w14:paraId="02147CF4"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01BA723" w14:textId="73334D0F" w:rsidR="00CB1D53" w:rsidRPr="004E3062" w:rsidRDefault="0079312E" w:rsidP="00CB1D53">
            <w:pPr>
              <w:jc w:val="center"/>
              <w:rPr>
                <w:rFonts w:ascii="Arial" w:hAnsi="Arial" w:cs="Arial"/>
                <w:sz w:val="20"/>
                <w:szCs w:val="20"/>
              </w:rPr>
            </w:pPr>
            <w:r>
              <w:rPr>
                <w:rFonts w:ascii="Arial" w:hAnsi="Arial" w:cs="Arial"/>
                <w:sz w:val="20"/>
                <w:szCs w:val="20"/>
              </w:rPr>
              <w:t>128</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0FE7A92F" w14:textId="4A6560D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Sugar -50kg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45522948" w14:textId="64A9328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Bag</w:t>
            </w:r>
          </w:p>
        </w:tc>
        <w:tc>
          <w:tcPr>
            <w:tcW w:w="854" w:type="dxa"/>
            <w:tcBorders>
              <w:top w:val="nil"/>
              <w:left w:val="nil"/>
              <w:bottom w:val="single" w:sz="4" w:space="0" w:color="auto"/>
              <w:right w:val="single" w:sz="4" w:space="0" w:color="auto"/>
            </w:tcBorders>
            <w:shd w:val="clear" w:color="auto" w:fill="auto"/>
            <w:noWrap/>
            <w:vAlign w:val="bottom"/>
            <w:hideMark/>
          </w:tcPr>
          <w:p w14:paraId="7C068FF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2CF3442" w14:textId="77777777" w:rsidR="00CB1D53" w:rsidRPr="004E3062" w:rsidRDefault="00CB1D53" w:rsidP="00CB1D53">
            <w:pPr>
              <w:jc w:val="left"/>
              <w:rPr>
                <w:rFonts w:ascii="Arial" w:hAnsi="Arial" w:cs="Arial"/>
              </w:rPr>
            </w:pPr>
          </w:p>
        </w:tc>
      </w:tr>
      <w:tr w:rsidR="00CB1D53" w:rsidRPr="00D87C73" w14:paraId="298887EA"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70A6039" w14:textId="3D362295" w:rsidR="00CB1D53" w:rsidRPr="004E3062" w:rsidRDefault="0079312E" w:rsidP="00CB1D53">
            <w:pPr>
              <w:jc w:val="center"/>
              <w:rPr>
                <w:rFonts w:ascii="Arial" w:hAnsi="Arial" w:cs="Arial"/>
                <w:sz w:val="20"/>
                <w:szCs w:val="20"/>
              </w:rPr>
            </w:pPr>
            <w:r>
              <w:rPr>
                <w:rFonts w:ascii="Arial" w:hAnsi="Arial" w:cs="Arial"/>
                <w:sz w:val="20"/>
                <w:szCs w:val="20"/>
              </w:rPr>
              <w:t>129</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41A64C5" w14:textId="799A7CE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Sugar-20Kg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3989FEC" w14:textId="6DC10C6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Box</w:t>
            </w:r>
          </w:p>
        </w:tc>
        <w:tc>
          <w:tcPr>
            <w:tcW w:w="854" w:type="dxa"/>
            <w:tcBorders>
              <w:top w:val="nil"/>
              <w:left w:val="nil"/>
              <w:bottom w:val="single" w:sz="4" w:space="0" w:color="auto"/>
              <w:right w:val="single" w:sz="4" w:space="0" w:color="auto"/>
            </w:tcBorders>
            <w:shd w:val="clear" w:color="auto" w:fill="auto"/>
            <w:noWrap/>
            <w:vAlign w:val="bottom"/>
            <w:hideMark/>
          </w:tcPr>
          <w:p w14:paraId="213C1014"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841A5F6" w14:textId="77777777" w:rsidR="00CB1D53" w:rsidRPr="004E3062" w:rsidRDefault="00CB1D53" w:rsidP="00CB1D53">
            <w:pPr>
              <w:jc w:val="left"/>
              <w:rPr>
                <w:rFonts w:ascii="Arial" w:hAnsi="Arial" w:cs="Arial"/>
              </w:rPr>
            </w:pPr>
          </w:p>
        </w:tc>
      </w:tr>
      <w:tr w:rsidR="00CB1D53" w:rsidRPr="00D87C73" w14:paraId="310E6313"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5D2E2AA" w14:textId="5D9024DF" w:rsidR="00CB1D53" w:rsidRPr="004E3062" w:rsidRDefault="0079312E" w:rsidP="00CB1D53">
            <w:pPr>
              <w:jc w:val="center"/>
              <w:rPr>
                <w:rFonts w:ascii="Arial" w:hAnsi="Arial" w:cs="Arial"/>
                <w:sz w:val="20"/>
                <w:szCs w:val="20"/>
              </w:rPr>
            </w:pPr>
            <w:r>
              <w:rPr>
                <w:rFonts w:ascii="Arial" w:hAnsi="Arial" w:cs="Arial"/>
                <w:sz w:val="20"/>
                <w:szCs w:val="20"/>
              </w:rPr>
              <w:t>130</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64E789D" w14:textId="7CFD2CD4" w:rsidR="00CB1D53" w:rsidRPr="004E3062" w:rsidRDefault="006E4A46" w:rsidP="00CB1D53">
            <w:pPr>
              <w:jc w:val="left"/>
              <w:rPr>
                <w:rFonts w:ascii="Arial" w:hAnsi="Arial" w:cs="Arial"/>
                <w:sz w:val="20"/>
                <w:szCs w:val="20"/>
              </w:rPr>
            </w:pPr>
            <w:r w:rsidRPr="00041EED">
              <w:rPr>
                <w:rFonts w:ascii="Arial" w:hAnsi="Arial" w:cs="Arial"/>
                <w:color w:val="000000"/>
                <w:sz w:val="20"/>
                <w:szCs w:val="20"/>
              </w:rPr>
              <w:t>Sweetener</w:t>
            </w:r>
            <w:r w:rsidR="00CB1D53" w:rsidRPr="00041EED">
              <w:rPr>
                <w:rFonts w:ascii="Arial" w:hAnsi="Arial" w:cs="Arial"/>
                <w:color w:val="000000"/>
                <w:sz w:val="20"/>
                <w:szCs w:val="20"/>
              </w:rPr>
              <w:t xml:space="preserve"> 1kg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7B75E564" w14:textId="734ACD4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Kilogram</w:t>
            </w:r>
          </w:p>
        </w:tc>
        <w:tc>
          <w:tcPr>
            <w:tcW w:w="854" w:type="dxa"/>
            <w:tcBorders>
              <w:top w:val="nil"/>
              <w:left w:val="nil"/>
              <w:bottom w:val="single" w:sz="4" w:space="0" w:color="auto"/>
              <w:right w:val="single" w:sz="4" w:space="0" w:color="auto"/>
            </w:tcBorders>
            <w:shd w:val="clear" w:color="auto" w:fill="auto"/>
            <w:noWrap/>
            <w:vAlign w:val="bottom"/>
            <w:hideMark/>
          </w:tcPr>
          <w:p w14:paraId="74EE1CA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DCEC953" w14:textId="77777777" w:rsidR="00CB1D53" w:rsidRPr="004E3062" w:rsidRDefault="00CB1D53" w:rsidP="00CB1D53">
            <w:pPr>
              <w:jc w:val="left"/>
              <w:rPr>
                <w:rFonts w:ascii="Arial" w:hAnsi="Arial" w:cs="Arial"/>
              </w:rPr>
            </w:pPr>
          </w:p>
        </w:tc>
      </w:tr>
      <w:tr w:rsidR="00CB1D53" w:rsidRPr="00D87C73" w14:paraId="2A7C8B5A"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FFB955D" w14:textId="54D306AC" w:rsidR="00CB1D53" w:rsidRPr="004E3062" w:rsidRDefault="0079312E" w:rsidP="00CB1D53">
            <w:pPr>
              <w:jc w:val="center"/>
              <w:rPr>
                <w:rFonts w:ascii="Arial" w:hAnsi="Arial" w:cs="Arial"/>
                <w:sz w:val="20"/>
                <w:szCs w:val="20"/>
              </w:rPr>
            </w:pPr>
            <w:r>
              <w:rPr>
                <w:rFonts w:ascii="Arial" w:hAnsi="Arial" w:cs="Arial"/>
                <w:sz w:val="20"/>
                <w:szCs w:val="20"/>
              </w:rPr>
              <w:t>131</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19DD2DF" w14:textId="51A2E9D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Tea Dispensers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EAF96CB" w14:textId="205841B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Unit</w:t>
            </w:r>
          </w:p>
        </w:tc>
        <w:tc>
          <w:tcPr>
            <w:tcW w:w="854" w:type="dxa"/>
            <w:tcBorders>
              <w:top w:val="nil"/>
              <w:left w:val="nil"/>
              <w:bottom w:val="single" w:sz="4" w:space="0" w:color="auto"/>
              <w:right w:val="single" w:sz="4" w:space="0" w:color="auto"/>
            </w:tcBorders>
            <w:shd w:val="clear" w:color="auto" w:fill="auto"/>
            <w:noWrap/>
            <w:vAlign w:val="bottom"/>
            <w:hideMark/>
          </w:tcPr>
          <w:p w14:paraId="1138C52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9F08073" w14:textId="77777777" w:rsidR="00CB1D53" w:rsidRPr="004E3062" w:rsidRDefault="00CB1D53" w:rsidP="00CB1D53">
            <w:pPr>
              <w:jc w:val="left"/>
              <w:rPr>
                <w:rFonts w:ascii="Arial" w:hAnsi="Arial" w:cs="Arial"/>
              </w:rPr>
            </w:pPr>
          </w:p>
        </w:tc>
      </w:tr>
      <w:tr w:rsidR="00CB1D53" w:rsidRPr="00D87C73" w14:paraId="508EEF41"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6FAD1CB" w14:textId="4EF2AC91" w:rsidR="00CB1D53" w:rsidRPr="004E3062" w:rsidRDefault="0079312E" w:rsidP="00CB1D53">
            <w:pPr>
              <w:jc w:val="center"/>
              <w:rPr>
                <w:rFonts w:ascii="Arial" w:hAnsi="Arial" w:cs="Arial"/>
                <w:sz w:val="20"/>
                <w:szCs w:val="20"/>
              </w:rPr>
            </w:pPr>
            <w:r>
              <w:rPr>
                <w:rFonts w:ascii="Arial" w:hAnsi="Arial" w:cs="Arial"/>
                <w:sz w:val="20"/>
                <w:szCs w:val="20"/>
              </w:rPr>
              <w:t>132</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F4F00E8" w14:textId="4ABBF1B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Tea Leaves / Bags &amp; Strings-</w:t>
            </w:r>
            <w:r w:rsidR="006E4A46" w:rsidRPr="00041EED">
              <w:rPr>
                <w:rFonts w:ascii="Arial" w:hAnsi="Arial" w:cs="Arial"/>
                <w:color w:val="000000"/>
                <w:sz w:val="20"/>
                <w:szCs w:val="20"/>
              </w:rPr>
              <w:t>Mukwano</w:t>
            </w:r>
            <w:r w:rsidRPr="00041EED">
              <w:rPr>
                <w:rFonts w:ascii="Arial" w:hAnsi="Arial" w:cs="Arial"/>
                <w:color w:val="000000"/>
                <w:sz w:val="20"/>
                <w:szCs w:val="20"/>
              </w:rPr>
              <w:t xml:space="preserve"> (100</w:t>
            </w:r>
            <w:r w:rsidR="00C76063">
              <w:rPr>
                <w:rFonts w:ascii="Arial" w:hAnsi="Arial" w:cs="Arial"/>
                <w:color w:val="000000"/>
                <w:sz w:val="20"/>
                <w:szCs w:val="20"/>
              </w:rPr>
              <w:t xml:space="preserve"> bags</w:t>
            </w:r>
            <w:r w:rsidRPr="00041EED">
              <w:rPr>
                <w:rFonts w:ascii="Arial" w:hAnsi="Arial" w:cs="Arial"/>
                <w:color w:val="000000"/>
                <w:sz w:val="20"/>
                <w:szCs w:val="20"/>
              </w:rPr>
              <w:t xml:space="preserve"> per packet)</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74E2ABE7" w14:textId="057E0080" w:rsidR="00CB1D53" w:rsidRPr="004E3062" w:rsidRDefault="00B11E60" w:rsidP="00CB1D53">
            <w:pPr>
              <w:jc w:val="left"/>
              <w:rPr>
                <w:rFonts w:ascii="Arial" w:hAnsi="Arial" w:cs="Arial"/>
                <w:sz w:val="20"/>
                <w:szCs w:val="20"/>
              </w:rPr>
            </w:pPr>
            <w:r w:rsidRPr="00041EED">
              <w:rPr>
                <w:rFonts w:ascii="Arial" w:hAnsi="Arial" w:cs="Arial"/>
                <w:color w:val="000000"/>
                <w:sz w:val="20"/>
                <w:szCs w:val="20"/>
              </w:rPr>
              <w:t>P</w:t>
            </w:r>
            <w:r w:rsidR="00CB1D53" w:rsidRPr="00041EED">
              <w:rPr>
                <w:rFonts w:ascii="Arial" w:hAnsi="Arial" w:cs="Arial"/>
                <w:color w:val="000000"/>
                <w:sz w:val="20"/>
                <w:szCs w:val="20"/>
              </w:rPr>
              <w:t>kts</w:t>
            </w:r>
          </w:p>
        </w:tc>
        <w:tc>
          <w:tcPr>
            <w:tcW w:w="854" w:type="dxa"/>
            <w:tcBorders>
              <w:top w:val="nil"/>
              <w:left w:val="nil"/>
              <w:bottom w:val="single" w:sz="4" w:space="0" w:color="auto"/>
              <w:right w:val="single" w:sz="4" w:space="0" w:color="auto"/>
            </w:tcBorders>
            <w:shd w:val="clear" w:color="auto" w:fill="auto"/>
            <w:noWrap/>
            <w:vAlign w:val="bottom"/>
            <w:hideMark/>
          </w:tcPr>
          <w:p w14:paraId="36E9C523"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13CB23F" w14:textId="77777777" w:rsidR="00CB1D53" w:rsidRPr="004E3062" w:rsidRDefault="00CB1D53" w:rsidP="00CB1D53">
            <w:pPr>
              <w:jc w:val="left"/>
              <w:rPr>
                <w:rFonts w:ascii="Arial" w:hAnsi="Arial" w:cs="Arial"/>
              </w:rPr>
            </w:pPr>
          </w:p>
        </w:tc>
      </w:tr>
      <w:tr w:rsidR="00CB1D53" w:rsidRPr="00D87C73" w14:paraId="7457432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67D7EB0" w14:textId="43648B0F" w:rsidR="00CB1D53" w:rsidRPr="004E3062" w:rsidRDefault="0079312E" w:rsidP="00CB1D53">
            <w:pPr>
              <w:jc w:val="center"/>
              <w:rPr>
                <w:rFonts w:ascii="Arial" w:hAnsi="Arial" w:cs="Arial"/>
                <w:sz w:val="20"/>
                <w:szCs w:val="20"/>
              </w:rPr>
            </w:pPr>
            <w:r>
              <w:rPr>
                <w:rFonts w:ascii="Arial" w:hAnsi="Arial" w:cs="Arial"/>
                <w:sz w:val="20"/>
                <w:szCs w:val="20"/>
              </w:rPr>
              <w:t>133</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6771D2E4" w14:textId="1A2D856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Tea Masala &amp; Ginger- tropical heat 45g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14B4746F" w14:textId="76A17E4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69E3869C"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8B00907" w14:textId="77777777" w:rsidR="00CB1D53" w:rsidRPr="004E3062" w:rsidRDefault="00CB1D53" w:rsidP="00CB1D53">
            <w:pPr>
              <w:jc w:val="left"/>
              <w:rPr>
                <w:rFonts w:ascii="Arial" w:hAnsi="Arial" w:cs="Arial"/>
              </w:rPr>
            </w:pPr>
          </w:p>
        </w:tc>
      </w:tr>
      <w:tr w:rsidR="00CB1D53" w:rsidRPr="00D87C73" w14:paraId="6CD2AD2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2B75747" w14:textId="1ED72895" w:rsidR="00CB1D53" w:rsidRPr="004E3062" w:rsidRDefault="0079312E" w:rsidP="00CB1D53">
            <w:pPr>
              <w:jc w:val="center"/>
              <w:rPr>
                <w:rFonts w:ascii="Arial" w:hAnsi="Arial" w:cs="Arial"/>
                <w:sz w:val="20"/>
                <w:szCs w:val="20"/>
              </w:rPr>
            </w:pPr>
            <w:r>
              <w:rPr>
                <w:rFonts w:ascii="Arial" w:hAnsi="Arial" w:cs="Arial"/>
                <w:sz w:val="20"/>
                <w:szCs w:val="20"/>
              </w:rPr>
              <w:t>134</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E9C163C" w14:textId="621D201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Tea Mugs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50DD4AA" w14:textId="5CCD1814" w:rsidR="00CB1D53" w:rsidRPr="004E3062" w:rsidRDefault="00B11E60" w:rsidP="00CB1D53">
            <w:pPr>
              <w:jc w:val="left"/>
              <w:rPr>
                <w:rFonts w:ascii="Arial" w:hAnsi="Arial" w:cs="Arial"/>
                <w:sz w:val="20"/>
                <w:szCs w:val="20"/>
              </w:rPr>
            </w:pPr>
            <w:r w:rsidRPr="00041EED">
              <w:rPr>
                <w:rFonts w:ascii="Arial" w:hAnsi="Arial" w:cs="Arial"/>
                <w:color w:val="000000"/>
                <w:sz w:val="20"/>
                <w:szCs w:val="20"/>
              </w:rPr>
              <w:t>P</w:t>
            </w:r>
            <w:r w:rsidR="00CB1D53" w:rsidRPr="00041EED">
              <w:rPr>
                <w:rFonts w:ascii="Arial" w:hAnsi="Arial" w:cs="Arial"/>
                <w:color w:val="000000"/>
                <w:sz w:val="20"/>
                <w:szCs w:val="20"/>
              </w:rPr>
              <w:t>c</w:t>
            </w:r>
          </w:p>
        </w:tc>
        <w:tc>
          <w:tcPr>
            <w:tcW w:w="854" w:type="dxa"/>
            <w:tcBorders>
              <w:top w:val="nil"/>
              <w:left w:val="nil"/>
              <w:bottom w:val="single" w:sz="4" w:space="0" w:color="auto"/>
              <w:right w:val="single" w:sz="4" w:space="0" w:color="auto"/>
            </w:tcBorders>
            <w:shd w:val="clear" w:color="auto" w:fill="auto"/>
            <w:noWrap/>
            <w:vAlign w:val="bottom"/>
            <w:hideMark/>
          </w:tcPr>
          <w:p w14:paraId="1EA44192"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E744047" w14:textId="77777777" w:rsidR="00CB1D53" w:rsidRPr="004E3062" w:rsidRDefault="00CB1D53" w:rsidP="00CB1D53">
            <w:pPr>
              <w:jc w:val="left"/>
              <w:rPr>
                <w:rFonts w:ascii="Arial" w:hAnsi="Arial" w:cs="Arial"/>
              </w:rPr>
            </w:pPr>
          </w:p>
        </w:tc>
      </w:tr>
      <w:tr w:rsidR="00CB1D53" w:rsidRPr="00D87C73" w14:paraId="6B11B9D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9495DF9" w14:textId="204EC0B9" w:rsidR="00CB1D53" w:rsidRPr="004E3062" w:rsidRDefault="0079312E" w:rsidP="00CB1D53">
            <w:pPr>
              <w:jc w:val="center"/>
              <w:rPr>
                <w:rFonts w:ascii="Arial" w:hAnsi="Arial" w:cs="Arial"/>
                <w:sz w:val="20"/>
                <w:szCs w:val="20"/>
              </w:rPr>
            </w:pPr>
            <w:r>
              <w:rPr>
                <w:rFonts w:ascii="Arial" w:hAnsi="Arial" w:cs="Arial"/>
                <w:sz w:val="20"/>
                <w:szCs w:val="20"/>
              </w:rPr>
              <w:t>135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EA70B46" w14:textId="30145A2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Tea Mugs (12 pieces)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96852E6" w14:textId="521CD37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Set</w:t>
            </w:r>
          </w:p>
        </w:tc>
        <w:tc>
          <w:tcPr>
            <w:tcW w:w="854" w:type="dxa"/>
            <w:tcBorders>
              <w:top w:val="nil"/>
              <w:left w:val="nil"/>
              <w:bottom w:val="single" w:sz="4" w:space="0" w:color="auto"/>
              <w:right w:val="single" w:sz="4" w:space="0" w:color="auto"/>
            </w:tcBorders>
            <w:shd w:val="clear" w:color="auto" w:fill="auto"/>
            <w:noWrap/>
            <w:vAlign w:val="bottom"/>
            <w:hideMark/>
          </w:tcPr>
          <w:p w14:paraId="22410C8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48B9CF9" w14:textId="77777777" w:rsidR="00CB1D53" w:rsidRPr="004E3062" w:rsidRDefault="00CB1D53" w:rsidP="00CB1D53">
            <w:pPr>
              <w:jc w:val="left"/>
              <w:rPr>
                <w:rFonts w:ascii="Arial" w:hAnsi="Arial" w:cs="Arial"/>
              </w:rPr>
            </w:pPr>
          </w:p>
        </w:tc>
      </w:tr>
      <w:tr w:rsidR="00CB1D53" w:rsidRPr="00D87C73" w14:paraId="5E9F29B6"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212A46D" w14:textId="3A90DC3F" w:rsidR="00CB1D53" w:rsidRPr="004E3062" w:rsidRDefault="0079312E" w:rsidP="00CB1D53">
            <w:pPr>
              <w:jc w:val="center"/>
              <w:rPr>
                <w:rFonts w:ascii="Arial" w:hAnsi="Arial" w:cs="Arial"/>
                <w:sz w:val="20"/>
                <w:szCs w:val="20"/>
              </w:rPr>
            </w:pPr>
            <w:r>
              <w:rPr>
                <w:rFonts w:ascii="Arial" w:hAnsi="Arial" w:cs="Arial"/>
                <w:sz w:val="20"/>
                <w:szCs w:val="20"/>
              </w:rPr>
              <w:lastRenderedPageBreak/>
              <w:t>136</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03ABC3E" w14:textId="517D82E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Toilet Brushes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8547DC7" w14:textId="51334AA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C69FA4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8B47953" w14:textId="77777777" w:rsidR="00CB1D53" w:rsidRPr="004E3062" w:rsidRDefault="00CB1D53" w:rsidP="00CB1D53">
            <w:pPr>
              <w:jc w:val="left"/>
              <w:rPr>
                <w:rFonts w:ascii="Arial" w:hAnsi="Arial" w:cs="Arial"/>
              </w:rPr>
            </w:pPr>
          </w:p>
        </w:tc>
      </w:tr>
      <w:tr w:rsidR="00CB1D53" w:rsidRPr="00D87C73" w14:paraId="637F632F"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B100CAD" w14:textId="659BDCB6" w:rsidR="00CB1D53" w:rsidRPr="004E3062" w:rsidRDefault="0079312E" w:rsidP="00CB1D53">
            <w:pPr>
              <w:jc w:val="center"/>
              <w:rPr>
                <w:rFonts w:ascii="Arial" w:hAnsi="Arial" w:cs="Arial"/>
                <w:sz w:val="20"/>
                <w:szCs w:val="20"/>
              </w:rPr>
            </w:pPr>
            <w:r>
              <w:rPr>
                <w:rFonts w:ascii="Arial" w:hAnsi="Arial" w:cs="Arial"/>
                <w:sz w:val="20"/>
                <w:szCs w:val="20"/>
              </w:rPr>
              <w:t>137</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1C30F5B" w14:textId="0424C66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Toilet Papers white Euro Silk</w:t>
            </w:r>
            <w:r w:rsidR="00C76063">
              <w:rPr>
                <w:rFonts w:ascii="Arial" w:hAnsi="Arial" w:cs="Arial"/>
                <w:color w:val="000000"/>
                <w:sz w:val="20"/>
                <w:szCs w:val="20"/>
              </w:rPr>
              <w:t xml:space="preserve"> or equivalent quality </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4330ECFA" w14:textId="667DC6C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Roll</w:t>
            </w:r>
          </w:p>
        </w:tc>
        <w:tc>
          <w:tcPr>
            <w:tcW w:w="854" w:type="dxa"/>
            <w:tcBorders>
              <w:top w:val="nil"/>
              <w:left w:val="nil"/>
              <w:bottom w:val="single" w:sz="4" w:space="0" w:color="auto"/>
              <w:right w:val="single" w:sz="4" w:space="0" w:color="auto"/>
            </w:tcBorders>
            <w:shd w:val="clear" w:color="auto" w:fill="auto"/>
            <w:noWrap/>
            <w:vAlign w:val="bottom"/>
            <w:hideMark/>
          </w:tcPr>
          <w:p w14:paraId="47000145"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63D94B9" w14:textId="77777777" w:rsidR="00CB1D53" w:rsidRPr="004E3062" w:rsidRDefault="00CB1D53" w:rsidP="00CB1D53">
            <w:pPr>
              <w:jc w:val="left"/>
              <w:rPr>
                <w:rFonts w:ascii="Arial" w:hAnsi="Arial" w:cs="Arial"/>
              </w:rPr>
            </w:pPr>
          </w:p>
        </w:tc>
      </w:tr>
      <w:tr w:rsidR="00CB1D53" w:rsidRPr="00D87C73" w14:paraId="62E6B538"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90CE415" w14:textId="4126D12F" w:rsidR="00CB1D53" w:rsidRPr="004E3062" w:rsidRDefault="0079312E" w:rsidP="00CB1D53">
            <w:pPr>
              <w:jc w:val="center"/>
              <w:rPr>
                <w:rFonts w:ascii="Arial" w:hAnsi="Arial" w:cs="Arial"/>
                <w:sz w:val="20"/>
                <w:szCs w:val="20"/>
              </w:rPr>
            </w:pPr>
            <w:r>
              <w:rPr>
                <w:rFonts w:ascii="Arial" w:hAnsi="Arial" w:cs="Arial"/>
                <w:sz w:val="20"/>
                <w:szCs w:val="20"/>
              </w:rPr>
              <w:t>138</w:t>
            </w:r>
          </w:p>
        </w:tc>
        <w:tc>
          <w:tcPr>
            <w:tcW w:w="3503" w:type="dxa"/>
            <w:tcBorders>
              <w:top w:val="nil"/>
              <w:left w:val="single" w:sz="4" w:space="0" w:color="000000"/>
              <w:bottom w:val="single" w:sz="4" w:space="0" w:color="auto"/>
              <w:right w:val="single" w:sz="4" w:space="0" w:color="000000"/>
            </w:tcBorders>
            <w:shd w:val="clear" w:color="auto" w:fill="auto"/>
            <w:vAlign w:val="bottom"/>
            <w:hideMark/>
          </w:tcPr>
          <w:p w14:paraId="6E96C395" w14:textId="0A43AFE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Toilet Papers white Pio</w:t>
            </w:r>
            <w:r w:rsidR="00C76063">
              <w:rPr>
                <w:rFonts w:ascii="Arial" w:hAnsi="Arial" w:cs="Arial"/>
                <w:color w:val="000000"/>
                <w:sz w:val="20"/>
                <w:szCs w:val="20"/>
              </w:rPr>
              <w:t xml:space="preserve"> or equivalent quality </w:t>
            </w:r>
          </w:p>
        </w:tc>
        <w:tc>
          <w:tcPr>
            <w:tcW w:w="1119" w:type="dxa"/>
            <w:gridSpan w:val="2"/>
            <w:tcBorders>
              <w:top w:val="nil"/>
              <w:left w:val="nil"/>
              <w:bottom w:val="single" w:sz="4" w:space="0" w:color="auto"/>
              <w:right w:val="single" w:sz="4" w:space="0" w:color="000000"/>
            </w:tcBorders>
            <w:shd w:val="clear" w:color="auto" w:fill="auto"/>
            <w:vAlign w:val="bottom"/>
            <w:hideMark/>
          </w:tcPr>
          <w:p w14:paraId="28DA0FAF" w14:textId="68D8D3F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50987D6C"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51071B4" w14:textId="77777777" w:rsidR="00CB1D53" w:rsidRPr="004E3062" w:rsidRDefault="00CB1D53" w:rsidP="00CB1D53">
            <w:pPr>
              <w:jc w:val="left"/>
              <w:rPr>
                <w:rFonts w:ascii="Arial" w:hAnsi="Arial" w:cs="Arial"/>
              </w:rPr>
            </w:pPr>
          </w:p>
        </w:tc>
      </w:tr>
      <w:tr w:rsidR="00C44BB1" w:rsidRPr="00D87C73" w14:paraId="0DD4F363"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3ECDCE0" w14:textId="679FDC20" w:rsidR="00C44BB1" w:rsidRDefault="0079312E" w:rsidP="00C44BB1">
            <w:pPr>
              <w:jc w:val="center"/>
              <w:rPr>
                <w:rFonts w:ascii="Arial" w:hAnsi="Arial" w:cs="Arial"/>
                <w:sz w:val="20"/>
                <w:szCs w:val="20"/>
              </w:rPr>
            </w:pPr>
            <w:r>
              <w:rPr>
                <w:rFonts w:ascii="Arial" w:hAnsi="Arial" w:cs="Arial"/>
                <w:sz w:val="20"/>
                <w:szCs w:val="20"/>
              </w:rPr>
              <w:t>139</w:t>
            </w:r>
          </w:p>
        </w:tc>
        <w:tc>
          <w:tcPr>
            <w:tcW w:w="3503" w:type="dxa"/>
            <w:tcBorders>
              <w:top w:val="nil"/>
              <w:left w:val="single" w:sz="4" w:space="0" w:color="000000"/>
              <w:bottom w:val="single" w:sz="4" w:space="0" w:color="auto"/>
              <w:right w:val="single" w:sz="4" w:space="0" w:color="000000"/>
            </w:tcBorders>
            <w:shd w:val="clear" w:color="auto" w:fill="auto"/>
            <w:vAlign w:val="bottom"/>
          </w:tcPr>
          <w:p w14:paraId="50E23ABE" w14:textId="148127AC" w:rsidR="00C44BB1" w:rsidRPr="00041EED" w:rsidRDefault="00C44BB1" w:rsidP="00C44BB1">
            <w:pPr>
              <w:jc w:val="left"/>
              <w:rPr>
                <w:rFonts w:ascii="Arial" w:hAnsi="Arial" w:cs="Arial"/>
                <w:color w:val="000000"/>
                <w:sz w:val="20"/>
                <w:szCs w:val="20"/>
              </w:rPr>
            </w:pPr>
            <w:r>
              <w:rPr>
                <w:rFonts w:ascii="Arial" w:hAnsi="Arial" w:cs="Arial"/>
                <w:color w:val="000000"/>
                <w:sz w:val="20"/>
                <w:szCs w:val="20"/>
              </w:rPr>
              <w:t>Tomato Sauce – 400g</w:t>
            </w:r>
          </w:p>
        </w:tc>
        <w:tc>
          <w:tcPr>
            <w:tcW w:w="1119" w:type="dxa"/>
            <w:gridSpan w:val="2"/>
            <w:tcBorders>
              <w:top w:val="nil"/>
              <w:left w:val="nil"/>
              <w:bottom w:val="single" w:sz="4" w:space="0" w:color="auto"/>
              <w:right w:val="single" w:sz="4" w:space="0" w:color="000000"/>
            </w:tcBorders>
            <w:shd w:val="clear" w:color="auto" w:fill="auto"/>
            <w:vAlign w:val="bottom"/>
          </w:tcPr>
          <w:p w14:paraId="11F45BCD" w14:textId="77777777" w:rsidR="00C44BB1" w:rsidRPr="00041EED" w:rsidRDefault="00C44BB1" w:rsidP="00C44BB1">
            <w:pPr>
              <w:jc w:val="left"/>
              <w:rPr>
                <w:rFonts w:ascii="Arial" w:hAnsi="Arial" w:cs="Arial"/>
                <w:color w:val="000000"/>
                <w:sz w:val="20"/>
                <w:szCs w:val="20"/>
              </w:rPr>
            </w:pPr>
          </w:p>
        </w:tc>
        <w:tc>
          <w:tcPr>
            <w:tcW w:w="854" w:type="dxa"/>
            <w:tcBorders>
              <w:top w:val="nil"/>
              <w:left w:val="nil"/>
              <w:bottom w:val="single" w:sz="4" w:space="0" w:color="auto"/>
              <w:right w:val="single" w:sz="4" w:space="0" w:color="auto"/>
            </w:tcBorders>
            <w:shd w:val="clear" w:color="auto" w:fill="auto"/>
            <w:noWrap/>
            <w:vAlign w:val="bottom"/>
          </w:tcPr>
          <w:p w14:paraId="6672739A" w14:textId="77777777" w:rsidR="00C44BB1" w:rsidRDefault="00C44BB1" w:rsidP="00C44BB1">
            <w:pPr>
              <w:jc w:val="left"/>
              <w:rPr>
                <w:rFonts w:ascii="Arial" w:hAnsi="Arial" w:cs="Arial"/>
              </w:rPr>
            </w:pPr>
          </w:p>
        </w:tc>
        <w:tc>
          <w:tcPr>
            <w:tcW w:w="3106" w:type="dxa"/>
            <w:tcBorders>
              <w:top w:val="nil"/>
              <w:left w:val="nil"/>
              <w:bottom w:val="single" w:sz="4" w:space="0" w:color="auto"/>
              <w:right w:val="single" w:sz="4" w:space="0" w:color="auto"/>
            </w:tcBorders>
            <w:shd w:val="clear" w:color="auto" w:fill="auto"/>
            <w:vAlign w:val="bottom"/>
          </w:tcPr>
          <w:p w14:paraId="4FC9DA9F" w14:textId="77777777" w:rsidR="00C44BB1" w:rsidRPr="004E3062" w:rsidRDefault="00C44BB1" w:rsidP="00C44BB1">
            <w:pPr>
              <w:jc w:val="left"/>
              <w:rPr>
                <w:rFonts w:ascii="Arial" w:hAnsi="Arial" w:cs="Arial"/>
              </w:rPr>
            </w:pPr>
          </w:p>
        </w:tc>
      </w:tr>
      <w:tr w:rsidR="00C44BB1" w:rsidRPr="00D87C73" w14:paraId="53C297C9"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13ADA35" w14:textId="7860C002" w:rsidR="00C44BB1" w:rsidRDefault="0079312E" w:rsidP="00C44BB1">
            <w:pPr>
              <w:jc w:val="center"/>
              <w:rPr>
                <w:rFonts w:ascii="Arial" w:hAnsi="Arial" w:cs="Arial"/>
                <w:sz w:val="20"/>
                <w:szCs w:val="20"/>
              </w:rPr>
            </w:pPr>
            <w:r>
              <w:rPr>
                <w:rFonts w:ascii="Arial" w:hAnsi="Arial" w:cs="Arial"/>
                <w:sz w:val="20"/>
                <w:szCs w:val="20"/>
              </w:rPr>
              <w:t>140</w:t>
            </w:r>
          </w:p>
        </w:tc>
        <w:tc>
          <w:tcPr>
            <w:tcW w:w="3503" w:type="dxa"/>
            <w:tcBorders>
              <w:top w:val="nil"/>
              <w:left w:val="single" w:sz="4" w:space="0" w:color="000000"/>
              <w:bottom w:val="single" w:sz="4" w:space="0" w:color="auto"/>
              <w:right w:val="single" w:sz="4" w:space="0" w:color="000000"/>
            </w:tcBorders>
            <w:shd w:val="clear" w:color="auto" w:fill="auto"/>
            <w:vAlign w:val="bottom"/>
          </w:tcPr>
          <w:p w14:paraId="09D2068A" w14:textId="07B98D28" w:rsidR="00C44BB1" w:rsidRPr="00041EED" w:rsidRDefault="00C44BB1" w:rsidP="00C44BB1">
            <w:pPr>
              <w:jc w:val="left"/>
              <w:rPr>
                <w:rFonts w:ascii="Arial" w:hAnsi="Arial" w:cs="Arial"/>
                <w:color w:val="000000"/>
                <w:sz w:val="20"/>
                <w:szCs w:val="20"/>
              </w:rPr>
            </w:pPr>
            <w:r w:rsidRPr="00041EED">
              <w:rPr>
                <w:rFonts w:ascii="Arial" w:hAnsi="Arial" w:cs="Arial"/>
                <w:color w:val="000000"/>
                <w:sz w:val="20"/>
                <w:szCs w:val="20"/>
              </w:rPr>
              <w:t>Vim Powder- All-purpose Cleaner-Lemon fresh 500g</w:t>
            </w:r>
            <w:r w:rsidR="00A50021">
              <w:rPr>
                <w:rFonts w:ascii="Arial" w:hAnsi="Arial" w:cs="Arial"/>
                <w:color w:val="000000"/>
                <w:sz w:val="20"/>
                <w:szCs w:val="20"/>
              </w:rPr>
              <w:t xml:space="preserve"> </w:t>
            </w:r>
            <w:r w:rsidR="00A50021" w:rsidRPr="006816E2">
              <w:rPr>
                <w:rFonts w:ascii="Arial" w:hAnsi="Arial" w:cs="Arial"/>
                <w:b/>
                <w:bCs/>
                <w:color w:val="000000"/>
                <w:sz w:val="20"/>
                <w:szCs w:val="20"/>
                <w:u w:val="single"/>
              </w:rPr>
              <w:t xml:space="preserve"> 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auto"/>
              <w:right w:val="single" w:sz="4" w:space="0" w:color="000000"/>
            </w:tcBorders>
            <w:shd w:val="clear" w:color="auto" w:fill="auto"/>
            <w:vAlign w:val="bottom"/>
          </w:tcPr>
          <w:p w14:paraId="59518318" w14:textId="1C837C53" w:rsidR="00C44BB1" w:rsidRPr="00041EED" w:rsidRDefault="00C44BB1" w:rsidP="00C44BB1">
            <w:pPr>
              <w:jc w:val="left"/>
              <w:rPr>
                <w:rFonts w:ascii="Arial" w:hAnsi="Arial" w:cs="Arial"/>
                <w:color w:val="000000"/>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tcPr>
          <w:p w14:paraId="271F1AF1" w14:textId="0B770110" w:rsidR="00C44BB1" w:rsidRPr="004E3062" w:rsidRDefault="00C44BB1" w:rsidP="00C44BB1">
            <w:pPr>
              <w:jc w:val="left"/>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F59669D" w14:textId="77777777" w:rsidR="00C44BB1" w:rsidRPr="004E3062" w:rsidRDefault="00C44BB1" w:rsidP="00C44BB1">
            <w:pPr>
              <w:jc w:val="left"/>
              <w:rPr>
                <w:rFonts w:ascii="Arial" w:hAnsi="Arial" w:cs="Arial"/>
              </w:rPr>
            </w:pPr>
          </w:p>
        </w:tc>
      </w:tr>
      <w:tr w:rsidR="00C44BB1" w:rsidRPr="00D87C73" w14:paraId="27345D41"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B45D282" w14:textId="12D6A63E" w:rsidR="00C44BB1" w:rsidRDefault="0079312E" w:rsidP="00C44BB1">
            <w:pPr>
              <w:jc w:val="center"/>
              <w:rPr>
                <w:rFonts w:ascii="Arial" w:hAnsi="Arial" w:cs="Arial"/>
                <w:sz w:val="20"/>
                <w:szCs w:val="20"/>
              </w:rPr>
            </w:pPr>
            <w:r>
              <w:rPr>
                <w:rFonts w:ascii="Arial" w:hAnsi="Arial" w:cs="Arial"/>
                <w:sz w:val="20"/>
                <w:szCs w:val="20"/>
              </w:rPr>
              <w:t>141</w:t>
            </w:r>
          </w:p>
        </w:tc>
        <w:tc>
          <w:tcPr>
            <w:tcW w:w="3503" w:type="dxa"/>
            <w:tcBorders>
              <w:top w:val="nil"/>
              <w:left w:val="single" w:sz="4" w:space="0" w:color="000000"/>
              <w:bottom w:val="single" w:sz="4" w:space="0" w:color="auto"/>
              <w:right w:val="single" w:sz="4" w:space="0" w:color="000000"/>
            </w:tcBorders>
            <w:shd w:val="clear" w:color="auto" w:fill="auto"/>
            <w:vAlign w:val="bottom"/>
          </w:tcPr>
          <w:p w14:paraId="70A9B2EB" w14:textId="6F77E9BF" w:rsidR="00C44BB1" w:rsidRPr="00041EED" w:rsidRDefault="00C44BB1" w:rsidP="00C44BB1">
            <w:pPr>
              <w:jc w:val="left"/>
              <w:rPr>
                <w:rFonts w:ascii="Arial" w:hAnsi="Arial" w:cs="Arial"/>
                <w:color w:val="000000"/>
                <w:sz w:val="20"/>
                <w:szCs w:val="20"/>
              </w:rPr>
            </w:pPr>
            <w:r w:rsidRPr="00041EED">
              <w:rPr>
                <w:rFonts w:ascii="Arial" w:hAnsi="Arial" w:cs="Arial"/>
                <w:color w:val="000000"/>
                <w:sz w:val="20"/>
                <w:szCs w:val="20"/>
              </w:rPr>
              <w:t>Water glasses (6 pieces)</w:t>
            </w:r>
            <w:r>
              <w:rPr>
                <w:rFonts w:ascii="Arial" w:hAnsi="Arial" w:cs="Arial"/>
                <w:color w:val="000000"/>
                <w:sz w:val="20"/>
                <w:szCs w:val="20"/>
              </w:rPr>
              <w:t xml:space="preserve"> – Luminarc or equivalent quality </w:t>
            </w:r>
          </w:p>
        </w:tc>
        <w:tc>
          <w:tcPr>
            <w:tcW w:w="1119" w:type="dxa"/>
            <w:gridSpan w:val="2"/>
            <w:tcBorders>
              <w:top w:val="nil"/>
              <w:left w:val="nil"/>
              <w:bottom w:val="single" w:sz="4" w:space="0" w:color="auto"/>
              <w:right w:val="single" w:sz="4" w:space="0" w:color="000000"/>
            </w:tcBorders>
            <w:shd w:val="clear" w:color="auto" w:fill="auto"/>
            <w:vAlign w:val="bottom"/>
          </w:tcPr>
          <w:p w14:paraId="3941DE94" w14:textId="7B453A31" w:rsidR="00C44BB1" w:rsidRPr="00041EED" w:rsidRDefault="00C44BB1" w:rsidP="00C44BB1">
            <w:pPr>
              <w:jc w:val="left"/>
              <w:rPr>
                <w:rFonts w:ascii="Arial" w:hAnsi="Arial" w:cs="Arial"/>
                <w:color w:val="000000"/>
                <w:sz w:val="20"/>
                <w:szCs w:val="20"/>
              </w:rPr>
            </w:pPr>
            <w:r w:rsidRPr="00041EED">
              <w:rPr>
                <w:rFonts w:ascii="Arial" w:hAnsi="Arial" w:cs="Arial"/>
                <w:color w:val="000000"/>
                <w:sz w:val="20"/>
                <w:szCs w:val="20"/>
              </w:rPr>
              <w:t>Set</w:t>
            </w:r>
          </w:p>
        </w:tc>
        <w:tc>
          <w:tcPr>
            <w:tcW w:w="854" w:type="dxa"/>
            <w:tcBorders>
              <w:top w:val="nil"/>
              <w:left w:val="nil"/>
              <w:bottom w:val="single" w:sz="4" w:space="0" w:color="auto"/>
              <w:right w:val="single" w:sz="4" w:space="0" w:color="auto"/>
            </w:tcBorders>
            <w:shd w:val="clear" w:color="auto" w:fill="auto"/>
            <w:noWrap/>
            <w:vAlign w:val="bottom"/>
          </w:tcPr>
          <w:p w14:paraId="2F049B53" w14:textId="6F707310" w:rsidR="00C44BB1" w:rsidRPr="004E3062" w:rsidRDefault="00C44BB1" w:rsidP="00C44BB1">
            <w:pPr>
              <w:jc w:val="left"/>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EC78489" w14:textId="77777777" w:rsidR="00C44BB1" w:rsidRPr="004E3062" w:rsidRDefault="00C44BB1" w:rsidP="00C44BB1">
            <w:pPr>
              <w:jc w:val="left"/>
              <w:rPr>
                <w:rFonts w:ascii="Arial" w:hAnsi="Arial" w:cs="Arial"/>
              </w:rPr>
            </w:pPr>
          </w:p>
        </w:tc>
      </w:tr>
      <w:tr w:rsidR="00C44BB1" w:rsidRPr="00D87C73" w14:paraId="59CEB43C"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EEA4628" w14:textId="49B75962" w:rsidR="00C44BB1" w:rsidRDefault="0079312E" w:rsidP="00C44BB1">
            <w:pPr>
              <w:jc w:val="center"/>
              <w:rPr>
                <w:rFonts w:ascii="Arial" w:hAnsi="Arial" w:cs="Arial"/>
                <w:sz w:val="20"/>
                <w:szCs w:val="20"/>
              </w:rPr>
            </w:pPr>
            <w:r>
              <w:rPr>
                <w:rFonts w:ascii="Arial" w:hAnsi="Arial" w:cs="Arial"/>
                <w:sz w:val="20"/>
                <w:szCs w:val="20"/>
              </w:rPr>
              <w:t>142</w:t>
            </w:r>
          </w:p>
        </w:tc>
        <w:tc>
          <w:tcPr>
            <w:tcW w:w="3503" w:type="dxa"/>
            <w:tcBorders>
              <w:top w:val="nil"/>
              <w:left w:val="single" w:sz="4" w:space="0" w:color="000000"/>
              <w:bottom w:val="single" w:sz="4" w:space="0" w:color="auto"/>
              <w:right w:val="single" w:sz="4" w:space="0" w:color="000000"/>
            </w:tcBorders>
            <w:shd w:val="clear" w:color="auto" w:fill="auto"/>
            <w:vAlign w:val="bottom"/>
          </w:tcPr>
          <w:p w14:paraId="1C922135" w14:textId="1BADECC2" w:rsidR="00C44BB1" w:rsidRPr="00041EED" w:rsidRDefault="00C44BB1" w:rsidP="00C44BB1">
            <w:pPr>
              <w:jc w:val="left"/>
              <w:rPr>
                <w:rFonts w:ascii="Arial" w:hAnsi="Arial" w:cs="Arial"/>
                <w:color w:val="000000"/>
                <w:sz w:val="20"/>
                <w:szCs w:val="20"/>
              </w:rPr>
            </w:pPr>
            <w:r w:rsidRPr="00041EED">
              <w:rPr>
                <w:rFonts w:ascii="Arial" w:hAnsi="Arial" w:cs="Arial"/>
                <w:color w:val="000000"/>
                <w:sz w:val="20"/>
                <w:szCs w:val="20"/>
              </w:rPr>
              <w:t>Window squeezer cleaner</w:t>
            </w:r>
          </w:p>
        </w:tc>
        <w:tc>
          <w:tcPr>
            <w:tcW w:w="1119" w:type="dxa"/>
            <w:gridSpan w:val="2"/>
            <w:tcBorders>
              <w:top w:val="nil"/>
              <w:left w:val="nil"/>
              <w:bottom w:val="single" w:sz="4" w:space="0" w:color="auto"/>
              <w:right w:val="single" w:sz="4" w:space="0" w:color="000000"/>
            </w:tcBorders>
            <w:shd w:val="clear" w:color="auto" w:fill="auto"/>
            <w:vAlign w:val="bottom"/>
          </w:tcPr>
          <w:p w14:paraId="2D10BC55" w14:textId="29D652ED" w:rsidR="00C44BB1" w:rsidRPr="00041EED" w:rsidRDefault="00C44BB1" w:rsidP="00C44BB1">
            <w:pPr>
              <w:jc w:val="left"/>
              <w:rPr>
                <w:rFonts w:ascii="Arial" w:hAnsi="Arial" w:cs="Arial"/>
                <w:color w:val="000000"/>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tcPr>
          <w:p w14:paraId="7615C6B1" w14:textId="47FB2C1E" w:rsidR="00C44BB1" w:rsidRPr="004E3062" w:rsidRDefault="00C44BB1" w:rsidP="00C44BB1">
            <w:pPr>
              <w:jc w:val="left"/>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C746EE2" w14:textId="77777777" w:rsidR="00C44BB1" w:rsidRPr="004E3062" w:rsidRDefault="00C44BB1" w:rsidP="00C44BB1">
            <w:pPr>
              <w:jc w:val="left"/>
              <w:rPr>
                <w:rFonts w:ascii="Arial" w:hAnsi="Arial" w:cs="Arial"/>
              </w:rPr>
            </w:pPr>
          </w:p>
        </w:tc>
      </w:tr>
    </w:tbl>
    <w:p w14:paraId="47C31357" w14:textId="77777777" w:rsidR="003A38E4" w:rsidRDefault="003A38E4" w:rsidP="003A38E4">
      <w:pPr>
        <w:rPr>
          <w:rFonts w:ascii="Arial Narrow" w:hAnsi="Arial Narrow"/>
        </w:rPr>
      </w:pPr>
    </w:p>
    <w:p w14:paraId="3E336ABD" w14:textId="77777777" w:rsidR="00B11E60" w:rsidRDefault="00B11E60" w:rsidP="00B11E60">
      <w:pPr>
        <w:rPr>
          <w:rFonts w:ascii="Akzidenz-Grotesk Std Light" w:hAnsi="Akzidenz-Grotesk Std Light"/>
          <w:b/>
          <w:sz w:val="28"/>
          <w:szCs w:val="28"/>
          <w:u w:val="single"/>
        </w:rPr>
      </w:pPr>
      <w:r>
        <w:rPr>
          <w:rFonts w:ascii="Akzidenz-Grotesk Std Light" w:hAnsi="Akzidenz-Grotesk Std Light"/>
          <w:b/>
          <w:sz w:val="28"/>
          <w:szCs w:val="28"/>
          <w:u w:val="single"/>
        </w:rPr>
        <w:t>PRICE VALIDITY</w:t>
      </w:r>
    </w:p>
    <w:tbl>
      <w:tblPr>
        <w:tblW w:w="9630" w:type="dxa"/>
        <w:tblInd w:w="85" w:type="dxa"/>
        <w:tblLook w:val="04A0" w:firstRow="1" w:lastRow="0" w:firstColumn="1" w:lastColumn="0" w:noHBand="0" w:noVBand="1"/>
      </w:tblPr>
      <w:tblGrid>
        <w:gridCol w:w="4317"/>
        <w:gridCol w:w="1350"/>
        <w:gridCol w:w="3963"/>
      </w:tblGrid>
      <w:tr w:rsidR="00B11E60" w:rsidRPr="002F721A" w14:paraId="07598559" w14:textId="77777777" w:rsidTr="00B11E60">
        <w:trPr>
          <w:trHeight w:val="530"/>
        </w:trPr>
        <w:tc>
          <w:tcPr>
            <w:tcW w:w="4317" w:type="dxa"/>
            <w:tcBorders>
              <w:top w:val="single" w:sz="4" w:space="0" w:color="auto"/>
              <w:left w:val="single" w:sz="4" w:space="0" w:color="auto"/>
              <w:bottom w:val="single" w:sz="4" w:space="0" w:color="auto"/>
              <w:right w:val="single" w:sz="4" w:space="0" w:color="auto"/>
            </w:tcBorders>
            <w:shd w:val="clear" w:color="auto" w:fill="auto"/>
            <w:vAlign w:val="bottom"/>
          </w:tcPr>
          <w:p w14:paraId="5592A043" w14:textId="77777777" w:rsidR="00B11E60" w:rsidRPr="002F721A" w:rsidRDefault="00B11E60" w:rsidP="00AC4EF8">
            <w:pPr>
              <w:jc w:val="left"/>
              <w:rPr>
                <w:rFonts w:ascii="Arial" w:hAnsi="Arial" w:cs="Arial"/>
                <w:color w:val="000000"/>
                <w:sz w:val="20"/>
                <w:szCs w:val="20"/>
              </w:rPr>
            </w:pPr>
            <w:r>
              <w:rPr>
                <w:rFonts w:ascii="Arial" w:hAnsi="Arial" w:cs="Arial"/>
                <w:color w:val="000000"/>
                <w:sz w:val="20"/>
                <w:szCs w:val="20"/>
              </w:rPr>
              <w:t>SPECIFY THE PRICE VALIDITY PERIOD HERE (IRC preferred validity is 12months)</w:t>
            </w: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51B0EBE" w14:textId="77777777" w:rsidR="00B11E60" w:rsidRDefault="00B11E60" w:rsidP="00AC4EF8">
            <w:pPr>
              <w:jc w:val="left"/>
              <w:rPr>
                <w:rFonts w:ascii="Arial" w:hAnsi="Arial" w:cs="Arial"/>
                <w:color w:val="000000"/>
                <w:sz w:val="20"/>
                <w:szCs w:val="20"/>
              </w:rPr>
            </w:pPr>
            <w:r>
              <w:rPr>
                <w:rFonts w:ascii="Arial" w:hAnsi="Arial" w:cs="Arial"/>
                <w:color w:val="000000"/>
                <w:sz w:val="20"/>
                <w:szCs w:val="20"/>
              </w:rPr>
              <w:t>Indicate in</w:t>
            </w:r>
          </w:p>
          <w:p w14:paraId="2A117826" w14:textId="77777777" w:rsidR="00B11E60" w:rsidRPr="002F721A" w:rsidRDefault="00B11E60" w:rsidP="00AC4EF8">
            <w:pPr>
              <w:jc w:val="left"/>
              <w:rPr>
                <w:rFonts w:ascii="Arial" w:hAnsi="Arial" w:cs="Arial"/>
                <w:color w:val="000000"/>
                <w:sz w:val="20"/>
                <w:szCs w:val="20"/>
              </w:rPr>
            </w:pPr>
            <w:r>
              <w:rPr>
                <w:rFonts w:ascii="Arial" w:hAnsi="Arial" w:cs="Arial"/>
                <w:color w:val="000000"/>
                <w:sz w:val="20"/>
                <w:szCs w:val="20"/>
              </w:rPr>
              <w:t>Months</w:t>
            </w:r>
          </w:p>
        </w:tc>
        <w:tc>
          <w:tcPr>
            <w:tcW w:w="3963" w:type="dxa"/>
            <w:tcBorders>
              <w:top w:val="single" w:sz="4" w:space="0" w:color="auto"/>
              <w:left w:val="nil"/>
              <w:bottom w:val="single" w:sz="4" w:space="0" w:color="auto"/>
              <w:right w:val="single" w:sz="4" w:space="0" w:color="auto"/>
            </w:tcBorders>
            <w:shd w:val="clear" w:color="auto" w:fill="auto"/>
            <w:noWrap/>
            <w:vAlign w:val="bottom"/>
          </w:tcPr>
          <w:p w14:paraId="7B3B1DA5" w14:textId="77777777" w:rsidR="00B11E60" w:rsidRDefault="00B11E60" w:rsidP="00AC4EF8">
            <w:pPr>
              <w:jc w:val="left"/>
              <w:rPr>
                <w:rFonts w:ascii="Arial" w:hAnsi="Arial" w:cs="Arial"/>
                <w:color w:val="000000"/>
                <w:sz w:val="20"/>
                <w:szCs w:val="20"/>
              </w:rPr>
            </w:pPr>
            <w:r>
              <w:rPr>
                <w:rFonts w:ascii="Arial" w:hAnsi="Arial" w:cs="Arial"/>
                <w:color w:val="000000"/>
                <w:sz w:val="20"/>
                <w:szCs w:val="20"/>
              </w:rPr>
              <w:t>Indicate here:</w:t>
            </w:r>
          </w:p>
          <w:p w14:paraId="25ED4CF6" w14:textId="77777777" w:rsidR="00B11E60" w:rsidRDefault="00B11E60" w:rsidP="00AC4EF8">
            <w:pPr>
              <w:jc w:val="left"/>
              <w:rPr>
                <w:rFonts w:ascii="Arial" w:hAnsi="Arial" w:cs="Arial"/>
                <w:color w:val="000000"/>
                <w:sz w:val="20"/>
                <w:szCs w:val="20"/>
              </w:rPr>
            </w:pPr>
          </w:p>
          <w:p w14:paraId="1BAE4353" w14:textId="77777777" w:rsidR="00B11E60" w:rsidRPr="002F721A" w:rsidRDefault="00B11E60" w:rsidP="00AC4EF8">
            <w:pPr>
              <w:jc w:val="left"/>
              <w:rPr>
                <w:rFonts w:ascii="Arial" w:hAnsi="Arial" w:cs="Arial"/>
                <w:color w:val="000000"/>
                <w:sz w:val="20"/>
                <w:szCs w:val="20"/>
              </w:rPr>
            </w:pPr>
          </w:p>
        </w:tc>
      </w:tr>
    </w:tbl>
    <w:p w14:paraId="21C9BCF6" w14:textId="4830A4E2" w:rsidR="003A38E4" w:rsidRDefault="003A38E4" w:rsidP="003A38E4">
      <w:pPr>
        <w:rPr>
          <w:rFonts w:ascii="Arial Narrow" w:hAnsi="Arial Narrow"/>
          <w:color w:val="FF0000"/>
        </w:rPr>
      </w:pPr>
    </w:p>
    <w:p w14:paraId="31ECADE5" w14:textId="77777777" w:rsidR="006E4A46" w:rsidRDefault="006E4A46" w:rsidP="006E4A46">
      <w:pPr>
        <w:rPr>
          <w:rFonts w:ascii="Arial Narrow" w:hAnsi="Arial Narrow"/>
          <w:b/>
        </w:rPr>
      </w:pPr>
      <w:r w:rsidRPr="00072D98">
        <w:rPr>
          <w:rFonts w:ascii="Arial Narrow" w:hAnsi="Arial Narrow"/>
          <w:b/>
        </w:rPr>
        <w:t>Sign and stamp this page</w:t>
      </w:r>
    </w:p>
    <w:p w14:paraId="5FD7FA37" w14:textId="77777777" w:rsidR="006E4A46" w:rsidRDefault="006E4A46" w:rsidP="006E4A46">
      <w:pPr>
        <w:rPr>
          <w:rFonts w:ascii="Arial Narrow" w:hAnsi="Arial Narrow"/>
          <w:b/>
        </w:rPr>
      </w:pPr>
    </w:p>
    <w:p w14:paraId="7BA70085" w14:textId="77777777" w:rsidR="006E4A46" w:rsidRPr="007978A6" w:rsidRDefault="006E4A46" w:rsidP="006E4A46">
      <w:pPr>
        <w:rPr>
          <w:rFonts w:ascii="Arial Narrow" w:hAnsi="Arial Narrow"/>
          <w:b/>
          <w:bCs/>
        </w:rPr>
      </w:pPr>
      <w:r w:rsidRPr="007978A6">
        <w:rPr>
          <w:rFonts w:ascii="Arial Narrow" w:hAnsi="Arial Narrow"/>
          <w:b/>
          <w:bCs/>
        </w:rPr>
        <w:t>All unit rates should have applicable taxes as IRC will not pay for any tax not included in the unit rate.</w:t>
      </w:r>
    </w:p>
    <w:p w14:paraId="50CBE7C6" w14:textId="77777777" w:rsidR="006E4A46" w:rsidRDefault="006E4A46" w:rsidP="006E4A46">
      <w:pPr>
        <w:rPr>
          <w:rFonts w:ascii="Arial Narrow" w:hAnsi="Arial Narrow"/>
        </w:rPr>
      </w:pPr>
    </w:p>
    <w:p w14:paraId="398781B4" w14:textId="77777777" w:rsidR="006E4A46" w:rsidRPr="00C26308" w:rsidRDefault="006E4A46" w:rsidP="006E4A46">
      <w:pPr>
        <w:rPr>
          <w:rFonts w:ascii="Arial Narrow" w:hAnsi="Arial Narrow"/>
        </w:rPr>
      </w:pPr>
      <w:bookmarkStart w:id="5" w:name="_Hlk95581876"/>
      <w:r w:rsidRPr="00C26308">
        <w:rPr>
          <w:rFonts w:ascii="Arial Narrow" w:hAnsi="Arial Narrow"/>
        </w:rPr>
        <w:t>All items quoted must be of the highest quality</w:t>
      </w:r>
      <w:r w:rsidRPr="00C26308">
        <w:rPr>
          <w:rFonts w:ascii="Arial Narrow" w:hAnsi="Arial Narrow"/>
        </w:rPr>
        <w:tab/>
      </w:r>
      <w:r w:rsidRPr="00C26308">
        <w:rPr>
          <w:rFonts w:ascii="Arial Narrow" w:hAnsi="Arial Narrow"/>
        </w:rPr>
        <w:tab/>
      </w:r>
      <w:r w:rsidRPr="00C26308">
        <w:rPr>
          <w:rFonts w:ascii="Arial Narrow" w:hAnsi="Arial Narrow"/>
        </w:rPr>
        <w:tab/>
      </w:r>
    </w:p>
    <w:p w14:paraId="1E87AA03" w14:textId="77777777" w:rsidR="006E4A46" w:rsidRPr="00C26308" w:rsidRDefault="006E4A46" w:rsidP="006E4A46">
      <w:pPr>
        <w:rPr>
          <w:rFonts w:ascii="Arial Narrow" w:hAnsi="Arial Narrow"/>
        </w:rPr>
      </w:pPr>
      <w:r w:rsidRPr="00C26308">
        <w:rPr>
          <w:rFonts w:ascii="Arial Narrow" w:hAnsi="Arial Narrow"/>
        </w:rPr>
        <w:t>Unit cost/rate should include delivery and offloading (all t</w:t>
      </w:r>
      <w:r>
        <w:rPr>
          <w:rFonts w:ascii="Arial Narrow" w:hAnsi="Arial Narrow"/>
        </w:rPr>
        <w:t>axes paid) at IRC office</w:t>
      </w:r>
      <w:r w:rsidRPr="00C26308">
        <w:rPr>
          <w:rFonts w:ascii="Arial Narrow" w:hAnsi="Arial Narrow"/>
        </w:rPr>
        <w:tab/>
      </w:r>
      <w:r w:rsidRPr="00C26308">
        <w:rPr>
          <w:rFonts w:ascii="Arial Narrow" w:hAnsi="Arial Narrow"/>
        </w:rPr>
        <w:tab/>
      </w:r>
    </w:p>
    <w:p w14:paraId="559203D7" w14:textId="77777777" w:rsidR="006E4A46" w:rsidRPr="00C26308" w:rsidRDefault="006E4A46" w:rsidP="006E4A46">
      <w:pPr>
        <w:rPr>
          <w:rFonts w:ascii="Arial Narrow" w:hAnsi="Arial Narrow"/>
        </w:rPr>
      </w:pPr>
      <w:r w:rsidRPr="00C26308">
        <w:rPr>
          <w:rFonts w:ascii="Arial Narrow" w:hAnsi="Arial Narrow"/>
        </w:rPr>
        <w:t>You are requested to:</w:t>
      </w:r>
      <w:r w:rsidRPr="00C26308">
        <w:rPr>
          <w:rFonts w:ascii="Arial Narrow" w:hAnsi="Arial Narrow"/>
        </w:rPr>
        <w:tab/>
      </w:r>
      <w:r w:rsidRPr="00C26308">
        <w:rPr>
          <w:rFonts w:ascii="Arial Narrow" w:hAnsi="Arial Narrow"/>
        </w:rPr>
        <w:tab/>
      </w:r>
      <w:r w:rsidRPr="00C26308">
        <w:rPr>
          <w:rFonts w:ascii="Arial Narrow" w:hAnsi="Arial Narrow"/>
        </w:rPr>
        <w:tab/>
      </w:r>
    </w:p>
    <w:p w14:paraId="5DAA2546" w14:textId="77777777" w:rsidR="006E4A46" w:rsidRPr="00C26308" w:rsidRDefault="006E4A46" w:rsidP="006E4A46">
      <w:pPr>
        <w:rPr>
          <w:rFonts w:ascii="Arial Narrow" w:hAnsi="Arial Narrow"/>
        </w:rPr>
      </w:pPr>
      <w:r>
        <w:rPr>
          <w:rFonts w:ascii="Arial Narrow" w:hAnsi="Arial Narrow"/>
        </w:rPr>
        <w:t>1</w:t>
      </w:r>
      <w:r w:rsidRPr="00C26308">
        <w:rPr>
          <w:rFonts w:ascii="Arial Narrow" w:hAnsi="Arial Narrow"/>
        </w:rPr>
        <w:t>-Use this sheet for entering your price and don't change the numbering or delete anything. If you are unable to offer an item, leave the space for price blank (Using your pro-forma is not allowed</w:t>
      </w:r>
      <w:r w:rsidRPr="00C26308">
        <w:rPr>
          <w:rFonts w:ascii="Arial Narrow" w:hAnsi="Arial Narrow"/>
        </w:rPr>
        <w:tab/>
      </w:r>
    </w:p>
    <w:p w14:paraId="6364C3EC" w14:textId="77777777" w:rsidR="006E4A46" w:rsidRPr="00C26308" w:rsidRDefault="006E4A46" w:rsidP="006E4A46">
      <w:pPr>
        <w:rPr>
          <w:rFonts w:ascii="Arial Narrow" w:hAnsi="Arial Narrow"/>
        </w:rPr>
      </w:pPr>
      <w:r>
        <w:rPr>
          <w:rFonts w:ascii="Arial Narrow" w:hAnsi="Arial Narrow"/>
        </w:rPr>
        <w:t>2</w:t>
      </w:r>
      <w:r w:rsidRPr="00C26308">
        <w:rPr>
          <w:rFonts w:ascii="Arial Narrow" w:hAnsi="Arial Narrow"/>
        </w:rPr>
        <w:t>-Provide information regarding any discounts due to quantity ordered &amp; changes in prices according to sizes (You can provide by range of Purchase Order Value)</w:t>
      </w:r>
      <w:r w:rsidRPr="00C26308">
        <w:rPr>
          <w:rFonts w:ascii="Arial Narrow" w:hAnsi="Arial Narrow"/>
        </w:rPr>
        <w:tab/>
      </w:r>
    </w:p>
    <w:p w14:paraId="3B24CE89" w14:textId="02838374" w:rsidR="006E4A46" w:rsidRDefault="006E4A46" w:rsidP="003A38E4">
      <w:pPr>
        <w:rPr>
          <w:rFonts w:ascii="Arial Narrow" w:hAnsi="Arial Narrow"/>
          <w:b/>
          <w:bCs/>
        </w:rPr>
      </w:pPr>
      <w:r>
        <w:rPr>
          <w:rFonts w:ascii="Arial Narrow" w:hAnsi="Arial Narrow"/>
        </w:rPr>
        <w:t>3</w:t>
      </w:r>
      <w:r w:rsidRPr="00C26308">
        <w:rPr>
          <w:rFonts w:ascii="Arial Narrow" w:hAnsi="Arial Narrow"/>
        </w:rPr>
        <w:t>-Provide clear specifications detailing quality, source of origin</w:t>
      </w:r>
      <w:r>
        <w:rPr>
          <w:rFonts w:ascii="Arial Narrow" w:hAnsi="Arial Narrow"/>
        </w:rPr>
        <w:t xml:space="preserve"> (where applicable)</w:t>
      </w:r>
      <w:r w:rsidRPr="00C26308">
        <w:rPr>
          <w:rFonts w:ascii="Arial Narrow" w:hAnsi="Arial Narrow"/>
        </w:rPr>
        <w:tab/>
      </w:r>
      <w:bookmarkEnd w:id="5"/>
    </w:p>
    <w:p w14:paraId="21A804D7" w14:textId="77777777" w:rsidR="003A38E4" w:rsidRDefault="003A38E4" w:rsidP="003A38E4">
      <w:pPr>
        <w:rPr>
          <w:rFonts w:ascii="Arial Narrow" w:hAnsi="Arial Narrow"/>
          <w:color w:val="FF0000"/>
        </w:rPr>
      </w:pPr>
    </w:p>
    <w:bookmarkEnd w:id="2"/>
    <w:bookmarkEnd w:id="3"/>
    <w:p w14:paraId="45CE5F48" w14:textId="77777777" w:rsidR="003A38E4" w:rsidRDefault="003A38E4" w:rsidP="003A38E4">
      <w:pPr>
        <w:rPr>
          <w:rFonts w:ascii="Arial Narrow" w:hAnsi="Arial Narrow"/>
        </w:rPr>
      </w:pPr>
    </w:p>
    <w:p w14:paraId="3BE3B52A" w14:textId="77777777" w:rsidR="000764E3" w:rsidRDefault="002B7BC6"/>
    <w:sectPr w:rsidR="000764E3" w:rsidSect="00CD44B6">
      <w:footerReference w:type="default" r:id="rId9"/>
      <w:footerReference w:type="first" r:id="rId10"/>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A3198C" w14:textId="77777777" w:rsidR="002B7BC6" w:rsidRDefault="002B7BC6">
      <w:r>
        <w:separator/>
      </w:r>
    </w:p>
  </w:endnote>
  <w:endnote w:type="continuationSeparator" w:id="0">
    <w:p w14:paraId="020B3715" w14:textId="77777777" w:rsidR="002B7BC6" w:rsidRDefault="002B7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kzidenz-Grotesk Std Ligh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A2952" w14:textId="77777777" w:rsidR="004F70E6" w:rsidRDefault="001D6A82" w:rsidP="007D757D">
    <w:pPr>
      <w:pStyle w:val="Footer"/>
      <w:pBdr>
        <w:top w:val="single" w:sz="4" w:space="1" w:color="D9D9D9"/>
      </w:pBdr>
      <w:rPr>
        <w:b/>
        <w:bCs/>
      </w:rPr>
    </w:pPr>
    <w:r>
      <w:fldChar w:fldCharType="begin"/>
    </w:r>
    <w:r>
      <w:instrText xml:space="preserve"> PAGE   \* MERGEFORMAT </w:instrText>
    </w:r>
    <w:r>
      <w:fldChar w:fldCharType="separate"/>
    </w:r>
    <w:r w:rsidRPr="00106419">
      <w:rPr>
        <w:b/>
        <w:bCs/>
        <w:noProof/>
      </w:rPr>
      <w:t>23</w:t>
    </w:r>
    <w:r>
      <w:rPr>
        <w:b/>
        <w:bCs/>
        <w:noProof/>
      </w:rPr>
      <w:fldChar w:fldCharType="end"/>
    </w:r>
    <w:r>
      <w:rPr>
        <w:b/>
        <w:bCs/>
      </w:rPr>
      <w:t xml:space="preserve"> | </w:t>
    </w:r>
    <w:r w:rsidRPr="007D757D">
      <w:rPr>
        <w:color w:val="7F7F7F"/>
        <w:spacing w:val="60"/>
      </w:rPr>
      <w:t>Page</w:t>
    </w:r>
  </w:p>
  <w:p w14:paraId="017FF24E" w14:textId="77777777" w:rsidR="004F70E6" w:rsidRDefault="002B7B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1ECDE" w14:textId="77777777" w:rsidR="004F70E6" w:rsidRDefault="001D6A82">
    <w:pPr>
      <w:pStyle w:val="Footer"/>
      <w:jc w:val="right"/>
    </w:pPr>
    <w:r>
      <w:fldChar w:fldCharType="begin"/>
    </w:r>
    <w:r>
      <w:instrText xml:space="preserve"> PAGE   \* MERGEFORMAT </w:instrText>
    </w:r>
    <w:r>
      <w:fldChar w:fldCharType="separate"/>
    </w:r>
    <w:r>
      <w:rPr>
        <w:noProof/>
      </w:rPr>
      <w:t>1</w:t>
    </w:r>
    <w:r>
      <w:rPr>
        <w:noProof/>
      </w:rPr>
      <w:fldChar w:fldCharType="end"/>
    </w:r>
  </w:p>
  <w:p w14:paraId="3648DDD3" w14:textId="77777777" w:rsidR="004F70E6" w:rsidRDefault="002B7B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51E35" w14:textId="77777777" w:rsidR="002B7BC6" w:rsidRDefault="002B7BC6">
      <w:r>
        <w:separator/>
      </w:r>
    </w:p>
  </w:footnote>
  <w:footnote w:type="continuationSeparator" w:id="0">
    <w:p w14:paraId="530D4664" w14:textId="77777777" w:rsidR="002B7BC6" w:rsidRDefault="002B7B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66E8"/>
    <w:multiLevelType w:val="hybridMultilevel"/>
    <w:tmpl w:val="5C2C7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4006D1"/>
    <w:multiLevelType w:val="hybridMultilevel"/>
    <w:tmpl w:val="3E968D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2A78AA"/>
    <w:multiLevelType w:val="hybridMultilevel"/>
    <w:tmpl w:val="BC9664BA"/>
    <w:lvl w:ilvl="0" w:tplc="D2267C64">
      <w:start w:val="1"/>
      <w:numFmt w:val="bullet"/>
      <w:lvlText w:val="•"/>
      <w:lvlJc w:val="left"/>
      <w:pPr>
        <w:ind w:left="4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4387612">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A6E608E">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3B2AAF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947B38">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8543626">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2883444">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94004A2">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A1CF364">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29D413D"/>
    <w:multiLevelType w:val="hybridMultilevel"/>
    <w:tmpl w:val="FBF4820E"/>
    <w:lvl w:ilvl="0" w:tplc="B584315C">
      <w:start w:val="1"/>
      <w:numFmt w:val="decimal"/>
      <w:lvlText w:val="%1."/>
      <w:lvlJc w:val="left"/>
      <w:pPr>
        <w:ind w:left="3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8C81F22">
      <w:start w:val="1"/>
      <w:numFmt w:val="bullet"/>
      <w:lvlText w:val="•"/>
      <w:lvlJc w:val="left"/>
      <w:pPr>
        <w:ind w:left="8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6D4FDC4">
      <w:start w:val="1"/>
      <w:numFmt w:val="bullet"/>
      <w:lvlText w:val="▪"/>
      <w:lvlJc w:val="left"/>
      <w:pPr>
        <w:ind w:left="15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6365EE2">
      <w:start w:val="1"/>
      <w:numFmt w:val="bullet"/>
      <w:lvlText w:val="•"/>
      <w:lvlJc w:val="left"/>
      <w:pPr>
        <w:ind w:left="22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B1E112A">
      <w:start w:val="1"/>
      <w:numFmt w:val="bullet"/>
      <w:lvlText w:val="o"/>
      <w:lvlJc w:val="left"/>
      <w:pPr>
        <w:ind w:left="29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2262C98">
      <w:start w:val="1"/>
      <w:numFmt w:val="bullet"/>
      <w:lvlText w:val="▪"/>
      <w:lvlJc w:val="left"/>
      <w:pPr>
        <w:ind w:left="36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EA2A98A">
      <w:start w:val="1"/>
      <w:numFmt w:val="bullet"/>
      <w:lvlText w:val="•"/>
      <w:lvlJc w:val="left"/>
      <w:pPr>
        <w:ind w:left="44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CBCA4FC">
      <w:start w:val="1"/>
      <w:numFmt w:val="bullet"/>
      <w:lvlText w:val="o"/>
      <w:lvlJc w:val="left"/>
      <w:pPr>
        <w:ind w:left="51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7087776">
      <w:start w:val="1"/>
      <w:numFmt w:val="bullet"/>
      <w:lvlText w:val="▪"/>
      <w:lvlJc w:val="left"/>
      <w:pPr>
        <w:ind w:left="58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14168B7"/>
    <w:multiLevelType w:val="hybridMultilevel"/>
    <w:tmpl w:val="78F4C08E"/>
    <w:lvl w:ilvl="0" w:tplc="F53ED7C6">
      <w:start w:val="10"/>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464543"/>
    <w:multiLevelType w:val="multilevel"/>
    <w:tmpl w:val="C4B6ED40"/>
    <w:lvl w:ilvl="0">
      <w:start w:val="1"/>
      <w:numFmt w:val="upperRoman"/>
      <w:lvlText w:val="%1."/>
      <w:lvlJc w:val="left"/>
      <w:pPr>
        <w:ind w:left="1080" w:hanging="720"/>
      </w:pPr>
      <w:rPr>
        <w:rFonts w:hint="default"/>
      </w:rPr>
    </w:lvl>
    <w:lvl w:ilvl="1">
      <w:start w:val="1"/>
      <w:numFmt w:val="decimal"/>
      <w:isLgl/>
      <w:lvlText w:val="%1.%2"/>
      <w:lvlJc w:val="left"/>
      <w:pPr>
        <w:ind w:left="885" w:hanging="435"/>
      </w:pPr>
      <w:rPr>
        <w:rFonts w:hint="default"/>
      </w:rPr>
    </w:lvl>
    <w:lvl w:ilvl="2">
      <w:start w:val="1"/>
      <w:numFmt w:val="decimal"/>
      <w:isLgl/>
      <w:lvlText w:val="%1.%2.%3"/>
      <w:lvlJc w:val="left"/>
      <w:pPr>
        <w:ind w:left="1260" w:hanging="720"/>
      </w:pPr>
      <w:rPr>
        <w:rFonts w:hint="default"/>
        <w:b w:val="0"/>
        <w:color w:val="auto"/>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520" w:hanging="1440"/>
      </w:pPr>
      <w:rPr>
        <w:rFonts w:hint="default"/>
      </w:rPr>
    </w:lvl>
  </w:abstractNum>
  <w:abstractNum w:abstractNumId="6" w15:restartNumberingAfterBreak="0">
    <w:nsid w:val="25BB2A5B"/>
    <w:multiLevelType w:val="hybridMultilevel"/>
    <w:tmpl w:val="34E6D0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6132592"/>
    <w:multiLevelType w:val="multilevel"/>
    <w:tmpl w:val="15C2222A"/>
    <w:lvl w:ilvl="0">
      <w:start w:val="1"/>
      <w:numFmt w:val="decimal"/>
      <w:pStyle w:val="Heading3"/>
      <w:lvlText w:val="%1."/>
      <w:lvlJc w:val="left"/>
      <w:pPr>
        <w:tabs>
          <w:tab w:val="num" w:pos="360"/>
        </w:tabs>
        <w:ind w:left="360" w:hanging="360"/>
      </w:pPr>
      <w:rPr>
        <w:rFonts w:cs="Times New Roman" w:hint="default"/>
      </w:rPr>
    </w:lvl>
    <w:lvl w:ilvl="1">
      <w:start w:val="1"/>
      <w:numFmt w:val="decimal"/>
      <w:isLgl/>
      <w:lvlText w:val="%1.%2."/>
      <w:lvlJc w:val="left"/>
      <w:pPr>
        <w:tabs>
          <w:tab w:val="num" w:pos="1249"/>
        </w:tabs>
        <w:ind w:left="1249" w:hanging="720"/>
      </w:pPr>
      <w:rPr>
        <w:rFonts w:cs="Times New Roman" w:hint="default"/>
        <w:color w:val="auto"/>
      </w:rPr>
    </w:lvl>
    <w:lvl w:ilvl="2">
      <w:start w:val="1"/>
      <w:numFmt w:val="lowerLetter"/>
      <w:lvlText w:val="%3"/>
      <w:lvlJc w:val="left"/>
      <w:pPr>
        <w:tabs>
          <w:tab w:val="num" w:pos="756"/>
        </w:tabs>
        <w:ind w:left="756" w:hanging="576"/>
      </w:pPr>
      <w:rPr>
        <w:rFonts w:cs="Times New Roman" w:hint="default"/>
      </w:rPr>
    </w:lvl>
    <w:lvl w:ilvl="3">
      <w:start w:val="1"/>
      <w:numFmt w:val="decimal"/>
      <w:isLgl/>
      <w:lvlText w:val="%1.%2.%3.%4."/>
      <w:lvlJc w:val="left"/>
      <w:pPr>
        <w:tabs>
          <w:tab w:val="num" w:pos="2340"/>
        </w:tabs>
        <w:ind w:left="2340" w:hanging="1080"/>
      </w:pPr>
      <w:rPr>
        <w:rFonts w:cs="Times New Roman" w:hint="default"/>
      </w:rPr>
    </w:lvl>
    <w:lvl w:ilvl="4">
      <w:start w:val="1"/>
      <w:numFmt w:val="decimal"/>
      <w:isLgl/>
      <w:lvlText w:val="%1.%2.%3.%4.%5."/>
      <w:lvlJc w:val="left"/>
      <w:pPr>
        <w:tabs>
          <w:tab w:val="num" w:pos="2700"/>
        </w:tabs>
        <w:ind w:left="2700" w:hanging="1080"/>
      </w:pPr>
      <w:rPr>
        <w:rFonts w:cs="Times New Roman" w:hint="default"/>
      </w:rPr>
    </w:lvl>
    <w:lvl w:ilvl="5">
      <w:start w:val="1"/>
      <w:numFmt w:val="decimal"/>
      <w:isLgl/>
      <w:lvlText w:val="%1.%2.%3.%4.%5.%6."/>
      <w:lvlJc w:val="left"/>
      <w:pPr>
        <w:tabs>
          <w:tab w:val="num" w:pos="3420"/>
        </w:tabs>
        <w:ind w:left="3420" w:hanging="1440"/>
      </w:pPr>
      <w:rPr>
        <w:rFonts w:cs="Times New Roman" w:hint="default"/>
      </w:rPr>
    </w:lvl>
    <w:lvl w:ilvl="6">
      <w:start w:val="1"/>
      <w:numFmt w:val="decimal"/>
      <w:isLgl/>
      <w:lvlText w:val="%1.%2.%3.%4.%5.%6.%7."/>
      <w:lvlJc w:val="left"/>
      <w:pPr>
        <w:tabs>
          <w:tab w:val="num" w:pos="4140"/>
        </w:tabs>
        <w:ind w:left="4140" w:hanging="1800"/>
      </w:pPr>
      <w:rPr>
        <w:rFonts w:cs="Times New Roman" w:hint="default"/>
      </w:rPr>
    </w:lvl>
    <w:lvl w:ilvl="7">
      <w:start w:val="1"/>
      <w:numFmt w:val="decimal"/>
      <w:isLgl/>
      <w:lvlText w:val="%1.%2.%3.%4.%5.%6.%7.%8."/>
      <w:lvlJc w:val="left"/>
      <w:pPr>
        <w:tabs>
          <w:tab w:val="num" w:pos="4500"/>
        </w:tabs>
        <w:ind w:left="4500" w:hanging="1800"/>
      </w:pPr>
      <w:rPr>
        <w:rFonts w:cs="Times New Roman" w:hint="default"/>
      </w:rPr>
    </w:lvl>
    <w:lvl w:ilvl="8">
      <w:start w:val="1"/>
      <w:numFmt w:val="decimal"/>
      <w:isLgl/>
      <w:lvlText w:val="%1.%2.%3.%4.%5.%6.%7.%8.%9."/>
      <w:lvlJc w:val="left"/>
      <w:pPr>
        <w:tabs>
          <w:tab w:val="num" w:pos="5220"/>
        </w:tabs>
        <w:ind w:left="5220" w:hanging="2160"/>
      </w:pPr>
      <w:rPr>
        <w:rFonts w:cs="Times New Roman" w:hint="default"/>
      </w:rPr>
    </w:lvl>
  </w:abstractNum>
  <w:abstractNum w:abstractNumId="8" w15:restartNumberingAfterBreak="0">
    <w:nsid w:val="3BE869B1"/>
    <w:multiLevelType w:val="multilevel"/>
    <w:tmpl w:val="9ABC8A70"/>
    <w:lvl w:ilvl="0">
      <w:start w:val="1"/>
      <w:numFmt w:val="decimal"/>
      <w:lvlText w:val="%1."/>
      <w:lvlJc w:val="left"/>
      <w:pPr>
        <w:ind w:left="1004" w:hanging="360"/>
      </w:pPr>
      <w:rPr>
        <w:rFonts w:ascii="Arial Narrow" w:eastAsia="Times New Roman" w:hAnsi="Arial Narrow" w:cs="Times New Roman"/>
      </w:rPr>
    </w:lvl>
    <w:lvl w:ilvl="1">
      <w:start w:val="1"/>
      <w:numFmt w:val="decimal"/>
      <w:lvlText w:val="%1.%2"/>
      <w:lvlJc w:val="left"/>
      <w:pPr>
        <w:ind w:left="1724" w:hanging="360"/>
      </w:pPr>
      <w:rPr>
        <w:rFonts w:hint="default"/>
      </w:rPr>
    </w:lvl>
    <w:lvl w:ilvl="2">
      <w:start w:val="1"/>
      <w:numFmt w:val="decimal"/>
      <w:lvlText w:val="%1.%2.%3"/>
      <w:lvlJc w:val="left"/>
      <w:pPr>
        <w:ind w:left="2804" w:hanging="720"/>
      </w:pPr>
      <w:rPr>
        <w:rFonts w:hint="default"/>
      </w:rPr>
    </w:lvl>
    <w:lvl w:ilvl="3">
      <w:start w:val="1"/>
      <w:numFmt w:val="decimal"/>
      <w:lvlText w:val="%1.%2.%3.%4"/>
      <w:lvlJc w:val="left"/>
      <w:pPr>
        <w:ind w:left="3524" w:hanging="720"/>
      </w:pPr>
      <w:rPr>
        <w:rFonts w:hint="default"/>
      </w:rPr>
    </w:lvl>
    <w:lvl w:ilvl="4">
      <w:start w:val="1"/>
      <w:numFmt w:val="decimal"/>
      <w:lvlText w:val="%1.%2.%3.%4.%5"/>
      <w:lvlJc w:val="left"/>
      <w:pPr>
        <w:ind w:left="4604" w:hanging="1080"/>
      </w:pPr>
      <w:rPr>
        <w:rFonts w:hint="default"/>
      </w:rPr>
    </w:lvl>
    <w:lvl w:ilvl="5">
      <w:start w:val="1"/>
      <w:numFmt w:val="decimal"/>
      <w:lvlText w:val="%1.%2.%3.%4.%5.%6"/>
      <w:lvlJc w:val="left"/>
      <w:pPr>
        <w:ind w:left="5324" w:hanging="1080"/>
      </w:pPr>
      <w:rPr>
        <w:rFonts w:hint="default"/>
      </w:rPr>
    </w:lvl>
    <w:lvl w:ilvl="6">
      <w:start w:val="1"/>
      <w:numFmt w:val="decimal"/>
      <w:lvlText w:val="%1.%2.%3.%4.%5.%6.%7"/>
      <w:lvlJc w:val="left"/>
      <w:pPr>
        <w:ind w:left="6404" w:hanging="1440"/>
      </w:pPr>
      <w:rPr>
        <w:rFonts w:hint="default"/>
      </w:rPr>
    </w:lvl>
    <w:lvl w:ilvl="7">
      <w:start w:val="1"/>
      <w:numFmt w:val="decimal"/>
      <w:lvlText w:val="%1.%2.%3.%4.%5.%6.%7.%8"/>
      <w:lvlJc w:val="left"/>
      <w:pPr>
        <w:ind w:left="7124" w:hanging="1440"/>
      </w:pPr>
      <w:rPr>
        <w:rFonts w:hint="default"/>
      </w:rPr>
    </w:lvl>
    <w:lvl w:ilvl="8">
      <w:start w:val="1"/>
      <w:numFmt w:val="decimal"/>
      <w:lvlText w:val="%1.%2.%3.%4.%5.%6.%7.%8.%9"/>
      <w:lvlJc w:val="left"/>
      <w:pPr>
        <w:ind w:left="7844" w:hanging="1440"/>
      </w:pPr>
      <w:rPr>
        <w:rFonts w:hint="default"/>
      </w:rPr>
    </w:lvl>
  </w:abstractNum>
  <w:abstractNum w:abstractNumId="9" w15:restartNumberingAfterBreak="0">
    <w:nsid w:val="3E410FBD"/>
    <w:multiLevelType w:val="multilevel"/>
    <w:tmpl w:val="99EC7B60"/>
    <w:lvl w:ilvl="0">
      <w:start w:val="1"/>
      <w:numFmt w:val="bullet"/>
      <w:lvlText w:val=""/>
      <w:lvlJc w:val="left"/>
      <w:pPr>
        <w:tabs>
          <w:tab w:val="num" w:pos="720"/>
        </w:tabs>
        <w:ind w:left="360"/>
      </w:pPr>
      <w:rPr>
        <w:rFonts w:ascii="Symbol" w:hAnsi="Symbol" w:hint="default"/>
        <w:color w:val="auto"/>
      </w:rPr>
    </w:lvl>
    <w:lvl w:ilvl="1">
      <w:start w:val="1"/>
      <w:numFmt w:val="decimal"/>
      <w:isLgl/>
      <w:lvlText w:val="%1.%2."/>
      <w:lvlJc w:val="left"/>
      <w:pPr>
        <w:tabs>
          <w:tab w:val="num" w:pos="1440"/>
        </w:tabs>
        <w:ind w:left="1440" w:hanging="720"/>
      </w:pPr>
      <w:rPr>
        <w:rFonts w:cs="Times New Roman" w:hint="default"/>
      </w:rPr>
    </w:lvl>
    <w:lvl w:ilvl="2">
      <w:start w:val="1"/>
      <w:numFmt w:val="lowerLetter"/>
      <w:lvlText w:val="%3"/>
      <w:lvlJc w:val="left"/>
      <w:pPr>
        <w:tabs>
          <w:tab w:val="num" w:pos="936"/>
        </w:tabs>
        <w:ind w:left="936" w:hanging="576"/>
      </w:pPr>
      <w:rPr>
        <w:rFonts w:cs="Times New Roman" w:hint="default"/>
      </w:rPr>
    </w:lvl>
    <w:lvl w:ilvl="3">
      <w:start w:val="1"/>
      <w:numFmt w:val="decimal"/>
      <w:isLgl/>
      <w:lvlText w:val="%1.%2.%3.%4."/>
      <w:lvlJc w:val="left"/>
      <w:pPr>
        <w:tabs>
          <w:tab w:val="num" w:pos="2520"/>
        </w:tabs>
        <w:ind w:left="2520" w:hanging="1080"/>
      </w:pPr>
      <w:rPr>
        <w:rFonts w:cs="Times New Roman" w:hint="default"/>
      </w:rPr>
    </w:lvl>
    <w:lvl w:ilvl="4">
      <w:start w:val="1"/>
      <w:numFmt w:val="decimal"/>
      <w:isLgl/>
      <w:lvlText w:val="%1.%2.%3.%4.%5."/>
      <w:lvlJc w:val="left"/>
      <w:pPr>
        <w:tabs>
          <w:tab w:val="num" w:pos="2880"/>
        </w:tabs>
        <w:ind w:left="2880" w:hanging="1080"/>
      </w:pPr>
      <w:rPr>
        <w:rFonts w:cs="Times New Roman" w:hint="default"/>
      </w:rPr>
    </w:lvl>
    <w:lvl w:ilvl="5">
      <w:start w:val="1"/>
      <w:numFmt w:val="decimal"/>
      <w:isLgl/>
      <w:lvlText w:val="%1.%2.%3.%4.%5.%6."/>
      <w:lvlJc w:val="left"/>
      <w:pPr>
        <w:tabs>
          <w:tab w:val="num" w:pos="3600"/>
        </w:tabs>
        <w:ind w:left="3600" w:hanging="1440"/>
      </w:pPr>
      <w:rPr>
        <w:rFonts w:cs="Times New Roman" w:hint="default"/>
      </w:rPr>
    </w:lvl>
    <w:lvl w:ilvl="6">
      <w:start w:val="1"/>
      <w:numFmt w:val="decimal"/>
      <w:isLgl/>
      <w:lvlText w:val="%1.%2.%3.%4.%5.%6.%7."/>
      <w:lvlJc w:val="left"/>
      <w:pPr>
        <w:tabs>
          <w:tab w:val="num" w:pos="4320"/>
        </w:tabs>
        <w:ind w:left="4320" w:hanging="1800"/>
      </w:pPr>
      <w:rPr>
        <w:rFonts w:cs="Times New Roman" w:hint="default"/>
      </w:rPr>
    </w:lvl>
    <w:lvl w:ilvl="7">
      <w:start w:val="1"/>
      <w:numFmt w:val="decimal"/>
      <w:isLgl/>
      <w:lvlText w:val="%1.%2.%3.%4.%5.%6.%7.%8."/>
      <w:lvlJc w:val="left"/>
      <w:pPr>
        <w:tabs>
          <w:tab w:val="num" w:pos="4680"/>
        </w:tabs>
        <w:ind w:left="4680" w:hanging="1800"/>
      </w:pPr>
      <w:rPr>
        <w:rFonts w:cs="Times New Roman" w:hint="default"/>
      </w:rPr>
    </w:lvl>
    <w:lvl w:ilvl="8">
      <w:start w:val="1"/>
      <w:numFmt w:val="decimal"/>
      <w:isLgl/>
      <w:lvlText w:val="%1.%2.%3.%4.%5.%6.%7.%8.%9."/>
      <w:lvlJc w:val="left"/>
      <w:pPr>
        <w:tabs>
          <w:tab w:val="num" w:pos="5400"/>
        </w:tabs>
        <w:ind w:left="5400" w:hanging="2160"/>
      </w:pPr>
      <w:rPr>
        <w:rFonts w:cs="Times New Roman" w:hint="default"/>
      </w:rPr>
    </w:lvl>
  </w:abstractNum>
  <w:abstractNum w:abstractNumId="10" w15:restartNumberingAfterBreak="0">
    <w:nsid w:val="3E4D499A"/>
    <w:multiLevelType w:val="hybridMultilevel"/>
    <w:tmpl w:val="C8C01E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ECC484E"/>
    <w:multiLevelType w:val="hybridMultilevel"/>
    <w:tmpl w:val="1E08A0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42533E"/>
    <w:multiLevelType w:val="hybridMultilevel"/>
    <w:tmpl w:val="865E3A78"/>
    <w:lvl w:ilvl="0" w:tplc="6A56BCDE">
      <w:start w:val="1"/>
      <w:numFmt w:val="bullet"/>
      <w:lvlText w:val="•"/>
      <w:lvlJc w:val="left"/>
      <w:pPr>
        <w:ind w:left="4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06845D2">
      <w:start w:val="1"/>
      <w:numFmt w:val="bullet"/>
      <w:lvlText w:val="o"/>
      <w:lvlJc w:val="left"/>
      <w:pPr>
        <w:ind w:left="110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B0A8898">
      <w:start w:val="1"/>
      <w:numFmt w:val="bullet"/>
      <w:lvlText w:val="▪"/>
      <w:lvlJc w:val="left"/>
      <w:pPr>
        <w:ind w:left="18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1D6087C">
      <w:start w:val="1"/>
      <w:numFmt w:val="bullet"/>
      <w:lvlText w:val="•"/>
      <w:lvlJc w:val="left"/>
      <w:pPr>
        <w:ind w:left="25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248D084">
      <w:start w:val="1"/>
      <w:numFmt w:val="bullet"/>
      <w:lvlText w:val="o"/>
      <w:lvlJc w:val="left"/>
      <w:pPr>
        <w:ind w:left="326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4BCADE0">
      <w:start w:val="1"/>
      <w:numFmt w:val="bullet"/>
      <w:lvlText w:val="▪"/>
      <w:lvlJc w:val="left"/>
      <w:pPr>
        <w:ind w:left="398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17E18EE">
      <w:start w:val="1"/>
      <w:numFmt w:val="bullet"/>
      <w:lvlText w:val="•"/>
      <w:lvlJc w:val="left"/>
      <w:pPr>
        <w:ind w:left="4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3309DF4">
      <w:start w:val="1"/>
      <w:numFmt w:val="bullet"/>
      <w:lvlText w:val="o"/>
      <w:lvlJc w:val="left"/>
      <w:pPr>
        <w:ind w:left="54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ABA7350">
      <w:start w:val="1"/>
      <w:numFmt w:val="bullet"/>
      <w:lvlText w:val="▪"/>
      <w:lvlJc w:val="left"/>
      <w:pPr>
        <w:ind w:left="614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2B9708F"/>
    <w:multiLevelType w:val="hybridMultilevel"/>
    <w:tmpl w:val="FFCE27CA"/>
    <w:lvl w:ilvl="0" w:tplc="B464CE12">
      <w:start w:val="1"/>
      <w:numFmt w:val="bullet"/>
      <w:lvlText w:val="•"/>
      <w:lvlJc w:val="left"/>
      <w:pPr>
        <w:ind w:left="8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2386346">
      <w:start w:val="1"/>
      <w:numFmt w:val="bullet"/>
      <w:lvlText w:val="o"/>
      <w:lvlJc w:val="left"/>
      <w:pPr>
        <w:ind w:left="15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A8CEF9E">
      <w:start w:val="1"/>
      <w:numFmt w:val="bullet"/>
      <w:lvlText w:val="▪"/>
      <w:lvlJc w:val="left"/>
      <w:pPr>
        <w:ind w:left="22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220C24E">
      <w:start w:val="1"/>
      <w:numFmt w:val="bullet"/>
      <w:lvlText w:val="•"/>
      <w:lvlJc w:val="left"/>
      <w:pPr>
        <w:ind w:left="29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352E3BA">
      <w:start w:val="1"/>
      <w:numFmt w:val="bullet"/>
      <w:lvlText w:val="o"/>
      <w:lvlJc w:val="left"/>
      <w:pPr>
        <w:ind w:left="36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B5ABD50">
      <w:start w:val="1"/>
      <w:numFmt w:val="bullet"/>
      <w:lvlText w:val="▪"/>
      <w:lvlJc w:val="left"/>
      <w:pPr>
        <w:ind w:left="44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2E28C18">
      <w:start w:val="1"/>
      <w:numFmt w:val="bullet"/>
      <w:lvlText w:val="•"/>
      <w:lvlJc w:val="left"/>
      <w:pPr>
        <w:ind w:left="51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C784BE6">
      <w:start w:val="1"/>
      <w:numFmt w:val="bullet"/>
      <w:lvlText w:val="o"/>
      <w:lvlJc w:val="left"/>
      <w:pPr>
        <w:ind w:left="58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5FAA3AA">
      <w:start w:val="1"/>
      <w:numFmt w:val="bullet"/>
      <w:lvlText w:val="▪"/>
      <w:lvlJc w:val="left"/>
      <w:pPr>
        <w:ind w:left="65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49520BE8"/>
    <w:multiLevelType w:val="hybridMultilevel"/>
    <w:tmpl w:val="D6923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8E81261"/>
    <w:multiLevelType w:val="hybridMultilevel"/>
    <w:tmpl w:val="7994BD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9A6A92"/>
    <w:multiLevelType w:val="singleLevel"/>
    <w:tmpl w:val="48CC378E"/>
    <w:lvl w:ilvl="0">
      <w:start w:val="1"/>
      <w:numFmt w:val="upperLetter"/>
      <w:pStyle w:val="Heading5"/>
      <w:lvlText w:val="%1."/>
      <w:lvlJc w:val="left"/>
      <w:pPr>
        <w:tabs>
          <w:tab w:val="num" w:pos="360"/>
        </w:tabs>
        <w:ind w:left="360" w:hanging="360"/>
      </w:pPr>
      <w:rPr>
        <w:rFonts w:cs="Times New Roman" w:hint="default"/>
      </w:rPr>
    </w:lvl>
  </w:abstractNum>
  <w:abstractNum w:abstractNumId="17" w15:restartNumberingAfterBreak="0">
    <w:nsid w:val="63AE4C56"/>
    <w:multiLevelType w:val="hybridMultilevel"/>
    <w:tmpl w:val="6D4A42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D26214C"/>
    <w:multiLevelType w:val="hybridMultilevel"/>
    <w:tmpl w:val="A774A8B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C1B6723"/>
    <w:multiLevelType w:val="hybridMultilevel"/>
    <w:tmpl w:val="312CCD8E"/>
    <w:lvl w:ilvl="0" w:tplc="012AE4D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7"/>
  </w:num>
  <w:num w:numId="3">
    <w:abstractNumId w:val="9"/>
  </w:num>
  <w:num w:numId="4">
    <w:abstractNumId w:val="5"/>
  </w:num>
  <w:num w:numId="5">
    <w:abstractNumId w:val="1"/>
  </w:num>
  <w:num w:numId="6">
    <w:abstractNumId w:val="15"/>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8"/>
  </w:num>
  <w:num w:numId="12">
    <w:abstractNumId w:val="6"/>
  </w:num>
  <w:num w:numId="13">
    <w:abstractNumId w:val="0"/>
  </w:num>
  <w:num w:numId="14">
    <w:abstractNumId w:val="14"/>
  </w:num>
  <w:num w:numId="15">
    <w:abstractNumId w:val="10"/>
  </w:num>
  <w:num w:numId="16">
    <w:abstractNumId w:val="17"/>
  </w:num>
  <w:num w:numId="17">
    <w:abstractNumId w:val="4"/>
  </w:num>
  <w:num w:numId="18">
    <w:abstractNumId w:val="11"/>
  </w:num>
  <w:num w:numId="19">
    <w:abstractNumId w:val="13"/>
  </w:num>
  <w:num w:numId="20">
    <w:abstractNumId w:val="3"/>
  </w:num>
  <w:num w:numId="21">
    <w:abstractNumId w:val="12"/>
  </w:num>
  <w:num w:numId="2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imothy Ssebulime">
    <w15:presenceInfo w15:providerId="AD" w15:userId="S::Timothy.Ssebulime@rescue.org::9601f783-c6e2-4211-b9c0-420ada79d15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8E4"/>
    <w:rsid w:val="0000192C"/>
    <w:rsid w:val="0002479B"/>
    <w:rsid w:val="00031E08"/>
    <w:rsid w:val="00073EA1"/>
    <w:rsid w:val="000E3001"/>
    <w:rsid w:val="000F6AC1"/>
    <w:rsid w:val="00171C1F"/>
    <w:rsid w:val="001D6A82"/>
    <w:rsid w:val="001F1674"/>
    <w:rsid w:val="002636FA"/>
    <w:rsid w:val="002B7BC6"/>
    <w:rsid w:val="00315B50"/>
    <w:rsid w:val="00334ED2"/>
    <w:rsid w:val="00344E24"/>
    <w:rsid w:val="00363FB6"/>
    <w:rsid w:val="003A38E4"/>
    <w:rsid w:val="003A59F3"/>
    <w:rsid w:val="003A7F2D"/>
    <w:rsid w:val="005374A4"/>
    <w:rsid w:val="005375FC"/>
    <w:rsid w:val="005907C8"/>
    <w:rsid w:val="0059793B"/>
    <w:rsid w:val="006E4A46"/>
    <w:rsid w:val="00714EBE"/>
    <w:rsid w:val="00727D31"/>
    <w:rsid w:val="00755304"/>
    <w:rsid w:val="0079312E"/>
    <w:rsid w:val="007B482A"/>
    <w:rsid w:val="009500D6"/>
    <w:rsid w:val="009510F1"/>
    <w:rsid w:val="009576B0"/>
    <w:rsid w:val="00997DA9"/>
    <w:rsid w:val="00A50021"/>
    <w:rsid w:val="00AE6418"/>
    <w:rsid w:val="00B11E60"/>
    <w:rsid w:val="00B77E9F"/>
    <w:rsid w:val="00B9418A"/>
    <w:rsid w:val="00BE1050"/>
    <w:rsid w:val="00C26808"/>
    <w:rsid w:val="00C44BB1"/>
    <w:rsid w:val="00C76063"/>
    <w:rsid w:val="00C77A9F"/>
    <w:rsid w:val="00C96204"/>
    <w:rsid w:val="00CB1D53"/>
    <w:rsid w:val="00CC3AF7"/>
    <w:rsid w:val="00CC6FF0"/>
    <w:rsid w:val="00CD759A"/>
    <w:rsid w:val="00D00311"/>
    <w:rsid w:val="00D04D50"/>
    <w:rsid w:val="00D5505D"/>
    <w:rsid w:val="00DB4E86"/>
    <w:rsid w:val="00E11343"/>
    <w:rsid w:val="00E41EC9"/>
    <w:rsid w:val="00E85EFD"/>
    <w:rsid w:val="00EA6E78"/>
    <w:rsid w:val="00F03978"/>
    <w:rsid w:val="00F20034"/>
    <w:rsid w:val="00F5799B"/>
    <w:rsid w:val="00F662BD"/>
    <w:rsid w:val="00FC6E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C695"/>
  <w15:chartTrackingRefBased/>
  <w15:docId w15:val="{751BFE8A-1F34-4F6F-9873-0C40D1872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38E4"/>
    <w:pPr>
      <w:spacing w:after="0" w:line="240" w:lineRule="auto"/>
      <w:jc w:val="both"/>
    </w:pPr>
    <w:rPr>
      <w:rFonts w:ascii="Times New Roman" w:eastAsia="Times New Roman" w:hAnsi="Times New Roman" w:cs="Times New Roman"/>
      <w:sz w:val="24"/>
      <w:szCs w:val="24"/>
    </w:rPr>
  </w:style>
  <w:style w:type="paragraph" w:styleId="Heading1">
    <w:name w:val="heading 1"/>
    <w:basedOn w:val="Heading5"/>
    <w:next w:val="Normal"/>
    <w:link w:val="Heading1Char"/>
    <w:qFormat/>
    <w:rsid w:val="003A38E4"/>
    <w:pPr>
      <w:shd w:val="clear" w:color="auto" w:fill="FFC000"/>
      <w:tabs>
        <w:tab w:val="clear" w:pos="360"/>
      </w:tabs>
      <w:spacing w:line="240" w:lineRule="auto"/>
      <w:ind w:left="1080" w:hanging="720"/>
      <w:outlineLvl w:val="0"/>
    </w:pPr>
    <w:rPr>
      <w:rFonts w:ascii="Arial Narrow" w:hAnsi="Arial Narrow"/>
      <w:sz w:val="24"/>
    </w:rPr>
  </w:style>
  <w:style w:type="paragraph" w:styleId="Heading3">
    <w:name w:val="heading 3"/>
    <w:basedOn w:val="Normal"/>
    <w:next w:val="Normal"/>
    <w:link w:val="Heading3Char"/>
    <w:uiPriority w:val="9"/>
    <w:qFormat/>
    <w:rsid w:val="003A38E4"/>
    <w:pPr>
      <w:numPr>
        <w:numId w:val="2"/>
      </w:numPr>
      <w:outlineLvl w:val="2"/>
    </w:pPr>
    <w:rPr>
      <w:rFonts w:ascii="Arial Narrow" w:hAnsi="Arial Narrow"/>
      <w:b/>
      <w:i/>
    </w:rPr>
  </w:style>
  <w:style w:type="paragraph" w:styleId="Heading4">
    <w:name w:val="heading 4"/>
    <w:basedOn w:val="Normal"/>
    <w:next w:val="Normal"/>
    <w:link w:val="Heading4Char"/>
    <w:semiHidden/>
    <w:unhideWhenUsed/>
    <w:qFormat/>
    <w:rsid w:val="003A38E4"/>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qFormat/>
    <w:rsid w:val="003A38E4"/>
    <w:pPr>
      <w:keepNext/>
      <w:numPr>
        <w:numId w:val="1"/>
      </w:numPr>
      <w:spacing w:line="360" w:lineRule="auto"/>
      <w:outlineLvl w:val="4"/>
    </w:pPr>
    <w:rPr>
      <w:rFonts w:ascii="Footlight MT Light" w:hAnsi="Footlight MT Light"/>
      <w:b/>
      <w:sz w:val="32"/>
      <w:szCs w:val="20"/>
    </w:rPr>
  </w:style>
  <w:style w:type="paragraph" w:styleId="Heading7">
    <w:name w:val="heading 7"/>
    <w:basedOn w:val="Normal"/>
    <w:next w:val="Normal"/>
    <w:link w:val="Heading7Char"/>
    <w:uiPriority w:val="9"/>
    <w:qFormat/>
    <w:rsid w:val="003A38E4"/>
    <w:pPr>
      <w:keepNext/>
      <w:ind w:left="1440" w:firstLine="720"/>
      <w:outlineLvl w:val="6"/>
    </w:pPr>
    <w:rPr>
      <w:rFonts w:ascii="Footlight MT Light" w:hAnsi="Footlight MT Light"/>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A38E4"/>
    <w:rPr>
      <w:rFonts w:ascii="Arial Narrow" w:eastAsia="Times New Roman" w:hAnsi="Arial Narrow" w:cs="Times New Roman"/>
      <w:b/>
      <w:sz w:val="24"/>
      <w:szCs w:val="20"/>
      <w:shd w:val="clear" w:color="auto" w:fill="FFC000"/>
    </w:rPr>
  </w:style>
  <w:style w:type="character" w:customStyle="1" w:styleId="Heading3Char">
    <w:name w:val="Heading 3 Char"/>
    <w:basedOn w:val="DefaultParagraphFont"/>
    <w:link w:val="Heading3"/>
    <w:uiPriority w:val="9"/>
    <w:rsid w:val="003A38E4"/>
    <w:rPr>
      <w:rFonts w:ascii="Arial Narrow" w:eastAsia="Times New Roman" w:hAnsi="Arial Narrow" w:cs="Times New Roman"/>
      <w:b/>
      <w:i/>
      <w:sz w:val="24"/>
      <w:szCs w:val="24"/>
    </w:rPr>
  </w:style>
  <w:style w:type="character" w:customStyle="1" w:styleId="Heading4Char">
    <w:name w:val="Heading 4 Char"/>
    <w:basedOn w:val="DefaultParagraphFont"/>
    <w:link w:val="Heading4"/>
    <w:semiHidden/>
    <w:rsid w:val="003A38E4"/>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3A38E4"/>
    <w:rPr>
      <w:rFonts w:ascii="Footlight MT Light" w:eastAsia="Times New Roman" w:hAnsi="Footlight MT Light" w:cs="Times New Roman"/>
      <w:b/>
      <w:sz w:val="32"/>
      <w:szCs w:val="20"/>
    </w:rPr>
  </w:style>
  <w:style w:type="character" w:customStyle="1" w:styleId="Heading7Char">
    <w:name w:val="Heading 7 Char"/>
    <w:basedOn w:val="DefaultParagraphFont"/>
    <w:link w:val="Heading7"/>
    <w:uiPriority w:val="9"/>
    <w:rsid w:val="003A38E4"/>
    <w:rPr>
      <w:rFonts w:ascii="Footlight MT Light" w:eastAsia="Times New Roman" w:hAnsi="Footlight MT Light" w:cs="Times New Roman"/>
      <w:b/>
      <w:sz w:val="28"/>
      <w:szCs w:val="20"/>
    </w:rPr>
  </w:style>
  <w:style w:type="paragraph" w:customStyle="1" w:styleId="Head42">
    <w:name w:val="Head 4.2"/>
    <w:basedOn w:val="Normal"/>
    <w:rsid w:val="003A38E4"/>
    <w:pPr>
      <w:tabs>
        <w:tab w:val="left" w:pos="360"/>
      </w:tabs>
      <w:suppressAutoHyphens/>
      <w:ind w:left="360" w:hanging="360"/>
    </w:pPr>
    <w:rPr>
      <w:b/>
      <w:szCs w:val="20"/>
    </w:rPr>
  </w:style>
  <w:style w:type="paragraph" w:customStyle="1" w:styleId="Head52">
    <w:name w:val="Head 5.2"/>
    <w:basedOn w:val="Normal"/>
    <w:rsid w:val="003A38E4"/>
    <w:pPr>
      <w:tabs>
        <w:tab w:val="left" w:pos="533"/>
      </w:tabs>
      <w:suppressAutoHyphens/>
      <w:ind w:left="533" w:hanging="533"/>
    </w:pPr>
    <w:rPr>
      <w:b/>
      <w:szCs w:val="20"/>
    </w:rPr>
  </w:style>
  <w:style w:type="paragraph" w:styleId="BodyTextIndent">
    <w:name w:val="Body Text Indent"/>
    <w:basedOn w:val="Normal"/>
    <w:link w:val="BodyTextIndentChar"/>
    <w:uiPriority w:val="99"/>
    <w:rsid w:val="003A38E4"/>
    <w:pPr>
      <w:spacing w:line="360" w:lineRule="auto"/>
      <w:ind w:firstLine="720"/>
    </w:pPr>
    <w:rPr>
      <w:rFonts w:ascii="Footlight MT Light" w:hAnsi="Footlight MT Light"/>
      <w:sz w:val="28"/>
      <w:szCs w:val="20"/>
    </w:rPr>
  </w:style>
  <w:style w:type="character" w:customStyle="1" w:styleId="BodyTextIndentChar">
    <w:name w:val="Body Text Indent Char"/>
    <w:basedOn w:val="DefaultParagraphFont"/>
    <w:link w:val="BodyTextIndent"/>
    <w:uiPriority w:val="99"/>
    <w:rsid w:val="003A38E4"/>
    <w:rPr>
      <w:rFonts w:ascii="Footlight MT Light" w:eastAsia="Times New Roman" w:hAnsi="Footlight MT Light" w:cs="Times New Roman"/>
      <w:sz w:val="28"/>
      <w:szCs w:val="20"/>
    </w:rPr>
  </w:style>
  <w:style w:type="paragraph" w:styleId="BodyTextIndent2">
    <w:name w:val="Body Text Indent 2"/>
    <w:basedOn w:val="Normal"/>
    <w:link w:val="BodyTextIndent2Char"/>
    <w:uiPriority w:val="99"/>
    <w:rsid w:val="003A38E4"/>
    <w:pPr>
      <w:spacing w:line="360" w:lineRule="auto"/>
      <w:ind w:firstLine="360"/>
    </w:pPr>
    <w:rPr>
      <w:rFonts w:ascii="Footlight MT Light" w:hAnsi="Footlight MT Light"/>
      <w:sz w:val="28"/>
      <w:szCs w:val="20"/>
    </w:rPr>
  </w:style>
  <w:style w:type="character" w:customStyle="1" w:styleId="BodyTextIndent2Char">
    <w:name w:val="Body Text Indent 2 Char"/>
    <w:basedOn w:val="DefaultParagraphFont"/>
    <w:link w:val="BodyTextIndent2"/>
    <w:uiPriority w:val="99"/>
    <w:rsid w:val="003A38E4"/>
    <w:rPr>
      <w:rFonts w:ascii="Footlight MT Light" w:eastAsia="Times New Roman" w:hAnsi="Footlight MT Light" w:cs="Times New Roman"/>
      <w:sz w:val="28"/>
      <w:szCs w:val="20"/>
    </w:rPr>
  </w:style>
  <w:style w:type="paragraph" w:styleId="Header">
    <w:name w:val="header"/>
    <w:basedOn w:val="Normal"/>
    <w:link w:val="HeaderChar"/>
    <w:uiPriority w:val="99"/>
    <w:rsid w:val="003A38E4"/>
    <w:pPr>
      <w:tabs>
        <w:tab w:val="center" w:pos="4320"/>
        <w:tab w:val="right" w:pos="8640"/>
      </w:tabs>
    </w:pPr>
  </w:style>
  <w:style w:type="character" w:customStyle="1" w:styleId="HeaderChar">
    <w:name w:val="Header Char"/>
    <w:basedOn w:val="DefaultParagraphFont"/>
    <w:link w:val="Header"/>
    <w:uiPriority w:val="99"/>
    <w:rsid w:val="003A38E4"/>
    <w:rPr>
      <w:rFonts w:ascii="Times New Roman" w:eastAsia="Times New Roman" w:hAnsi="Times New Roman" w:cs="Times New Roman"/>
      <w:sz w:val="24"/>
      <w:szCs w:val="24"/>
    </w:rPr>
  </w:style>
  <w:style w:type="paragraph" w:styleId="Footer">
    <w:name w:val="footer"/>
    <w:basedOn w:val="Normal"/>
    <w:link w:val="FooterChar"/>
    <w:uiPriority w:val="99"/>
    <w:rsid w:val="003A38E4"/>
    <w:pPr>
      <w:tabs>
        <w:tab w:val="center" w:pos="4320"/>
        <w:tab w:val="right" w:pos="8640"/>
      </w:tabs>
    </w:pPr>
  </w:style>
  <w:style w:type="character" w:customStyle="1" w:styleId="FooterChar">
    <w:name w:val="Footer Char"/>
    <w:basedOn w:val="DefaultParagraphFont"/>
    <w:link w:val="Footer"/>
    <w:uiPriority w:val="99"/>
    <w:rsid w:val="003A38E4"/>
    <w:rPr>
      <w:rFonts w:ascii="Times New Roman" w:eastAsia="Times New Roman" w:hAnsi="Times New Roman" w:cs="Times New Roman"/>
      <w:sz w:val="24"/>
      <w:szCs w:val="24"/>
    </w:rPr>
  </w:style>
  <w:style w:type="character" w:styleId="PageNumber">
    <w:name w:val="page number"/>
    <w:uiPriority w:val="99"/>
    <w:rsid w:val="003A38E4"/>
    <w:rPr>
      <w:rFonts w:cs="Times New Roman"/>
    </w:rPr>
  </w:style>
  <w:style w:type="paragraph" w:styleId="ListParagraph">
    <w:name w:val="List Paragraph"/>
    <w:basedOn w:val="Normal"/>
    <w:link w:val="ListParagraphChar"/>
    <w:uiPriority w:val="34"/>
    <w:qFormat/>
    <w:rsid w:val="003A38E4"/>
    <w:pPr>
      <w:ind w:left="720"/>
    </w:pPr>
  </w:style>
  <w:style w:type="paragraph" w:styleId="BalloonText">
    <w:name w:val="Balloon Text"/>
    <w:basedOn w:val="Normal"/>
    <w:link w:val="BalloonTextChar"/>
    <w:rsid w:val="003A38E4"/>
    <w:rPr>
      <w:rFonts w:ascii="Segoe UI" w:hAnsi="Segoe UI" w:cs="Segoe UI"/>
      <w:sz w:val="18"/>
      <w:szCs w:val="18"/>
    </w:rPr>
  </w:style>
  <w:style w:type="character" w:customStyle="1" w:styleId="BalloonTextChar">
    <w:name w:val="Balloon Text Char"/>
    <w:basedOn w:val="DefaultParagraphFont"/>
    <w:link w:val="BalloonText"/>
    <w:rsid w:val="003A38E4"/>
    <w:rPr>
      <w:rFonts w:ascii="Segoe UI" w:eastAsia="Times New Roman" w:hAnsi="Segoe UI" w:cs="Segoe UI"/>
      <w:sz w:val="18"/>
      <w:szCs w:val="18"/>
    </w:rPr>
  </w:style>
  <w:style w:type="character" w:styleId="Hyperlink">
    <w:name w:val="Hyperlink"/>
    <w:uiPriority w:val="99"/>
    <w:unhideWhenUsed/>
    <w:rsid w:val="003A38E4"/>
    <w:rPr>
      <w:color w:val="0000FF"/>
      <w:u w:val="single"/>
    </w:rPr>
  </w:style>
  <w:style w:type="character" w:styleId="FollowedHyperlink">
    <w:name w:val="FollowedHyperlink"/>
    <w:uiPriority w:val="99"/>
    <w:unhideWhenUsed/>
    <w:rsid w:val="003A38E4"/>
    <w:rPr>
      <w:color w:val="800080"/>
      <w:u w:val="single"/>
    </w:rPr>
  </w:style>
  <w:style w:type="character" w:styleId="CommentReference">
    <w:name w:val="annotation reference"/>
    <w:rsid w:val="003A38E4"/>
    <w:rPr>
      <w:sz w:val="16"/>
      <w:szCs w:val="16"/>
    </w:rPr>
  </w:style>
  <w:style w:type="paragraph" w:styleId="CommentText">
    <w:name w:val="annotation text"/>
    <w:basedOn w:val="Normal"/>
    <w:link w:val="CommentTextChar"/>
    <w:rsid w:val="003A38E4"/>
    <w:rPr>
      <w:sz w:val="20"/>
      <w:szCs w:val="20"/>
    </w:rPr>
  </w:style>
  <w:style w:type="character" w:customStyle="1" w:styleId="CommentTextChar">
    <w:name w:val="Comment Text Char"/>
    <w:basedOn w:val="DefaultParagraphFont"/>
    <w:link w:val="CommentText"/>
    <w:rsid w:val="003A38E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3A38E4"/>
    <w:rPr>
      <w:b/>
      <w:bCs/>
    </w:rPr>
  </w:style>
  <w:style w:type="character" w:customStyle="1" w:styleId="CommentSubjectChar">
    <w:name w:val="Comment Subject Char"/>
    <w:basedOn w:val="CommentTextChar"/>
    <w:link w:val="CommentSubject"/>
    <w:rsid w:val="003A38E4"/>
    <w:rPr>
      <w:rFonts w:ascii="Times New Roman" w:eastAsia="Times New Roman" w:hAnsi="Times New Roman" w:cs="Times New Roman"/>
      <w:b/>
      <w:bCs/>
      <w:sz w:val="20"/>
      <w:szCs w:val="20"/>
    </w:rPr>
  </w:style>
  <w:style w:type="character" w:customStyle="1" w:styleId="ListParagraphChar">
    <w:name w:val="List Paragraph Char"/>
    <w:link w:val="ListParagraph"/>
    <w:uiPriority w:val="34"/>
    <w:rsid w:val="003A38E4"/>
    <w:rPr>
      <w:rFonts w:ascii="Times New Roman" w:eastAsia="Times New Roman" w:hAnsi="Times New Roman" w:cs="Times New Roman"/>
      <w:sz w:val="24"/>
      <w:szCs w:val="24"/>
    </w:rPr>
  </w:style>
  <w:style w:type="paragraph" w:styleId="Revision">
    <w:name w:val="Revision"/>
    <w:hidden/>
    <w:uiPriority w:val="99"/>
    <w:semiHidden/>
    <w:rsid w:val="003A38E4"/>
    <w:pPr>
      <w:spacing w:after="0" w:line="240" w:lineRule="auto"/>
    </w:pPr>
    <w:rPr>
      <w:rFonts w:ascii="Times New Roman" w:eastAsia="Times New Roman" w:hAnsi="Times New Roman" w:cs="Times New Roman"/>
      <w:sz w:val="24"/>
      <w:szCs w:val="24"/>
    </w:rPr>
  </w:style>
  <w:style w:type="paragraph" w:styleId="TOCHeading">
    <w:name w:val="TOC Heading"/>
    <w:basedOn w:val="Heading1"/>
    <w:next w:val="Normal"/>
    <w:uiPriority w:val="39"/>
    <w:unhideWhenUsed/>
    <w:qFormat/>
    <w:rsid w:val="003A38E4"/>
    <w:pPr>
      <w:keepLines/>
      <w:spacing w:line="259" w:lineRule="auto"/>
      <w:jc w:val="left"/>
      <w:outlineLvl w:val="9"/>
    </w:pPr>
    <w:rPr>
      <w:b w:val="0"/>
      <w:bCs/>
      <w:color w:val="2E74B5"/>
    </w:rPr>
  </w:style>
  <w:style w:type="table" w:styleId="TableGrid">
    <w:name w:val="Table Grid"/>
    <w:basedOn w:val="TableNormal"/>
    <w:rsid w:val="003A38E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2">
    <w:name w:val="Grid Table 4 Accent 2"/>
    <w:basedOn w:val="TableNormal"/>
    <w:uiPriority w:val="49"/>
    <w:rsid w:val="003A38E4"/>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paragraph" w:styleId="TOC1">
    <w:name w:val="toc 1"/>
    <w:basedOn w:val="Normal"/>
    <w:next w:val="Normal"/>
    <w:autoRedefine/>
    <w:uiPriority w:val="39"/>
    <w:rsid w:val="003A38E4"/>
  </w:style>
  <w:style w:type="paragraph" w:styleId="TOC3">
    <w:name w:val="toc 3"/>
    <w:basedOn w:val="Normal"/>
    <w:next w:val="Normal"/>
    <w:autoRedefine/>
    <w:uiPriority w:val="39"/>
    <w:rsid w:val="003A38E4"/>
    <w:pPr>
      <w:tabs>
        <w:tab w:val="left" w:pos="1100"/>
        <w:tab w:val="right" w:leader="dot" w:pos="8630"/>
      </w:tabs>
      <w:ind w:left="990" w:hanging="990"/>
      <w:jc w:val="left"/>
    </w:pPr>
  </w:style>
  <w:style w:type="character" w:customStyle="1" w:styleId="A2">
    <w:name w:val="A2"/>
    <w:uiPriority w:val="99"/>
    <w:rsid w:val="003A38E4"/>
    <w:rPr>
      <w:rFonts w:cs="Akzidenz-Grotesk Std Light"/>
      <w:color w:val="000000"/>
      <w:sz w:val="18"/>
      <w:szCs w:val="18"/>
    </w:rPr>
  </w:style>
  <w:style w:type="paragraph" w:styleId="Title">
    <w:name w:val="Title"/>
    <w:basedOn w:val="Normal"/>
    <w:link w:val="TitleChar"/>
    <w:qFormat/>
    <w:rsid w:val="003A38E4"/>
    <w:pPr>
      <w:widowControl w:val="0"/>
      <w:suppressAutoHyphens/>
      <w:spacing w:after="180"/>
      <w:jc w:val="center"/>
    </w:pPr>
    <w:rPr>
      <w:rFonts w:ascii="Arial" w:hAnsi="Arial"/>
      <w:b/>
      <w:iCs/>
      <w:spacing w:val="-3"/>
      <w:sz w:val="28"/>
      <w:szCs w:val="20"/>
      <w:u w:val="single"/>
      <w:lang w:val="en-GB"/>
    </w:rPr>
  </w:style>
  <w:style w:type="character" w:customStyle="1" w:styleId="TitleChar">
    <w:name w:val="Title Char"/>
    <w:basedOn w:val="DefaultParagraphFont"/>
    <w:link w:val="Title"/>
    <w:rsid w:val="003A38E4"/>
    <w:rPr>
      <w:rFonts w:ascii="Arial" w:eastAsia="Times New Roman" w:hAnsi="Arial" w:cs="Times New Roman"/>
      <w:b/>
      <w:iCs/>
      <w:spacing w:val="-3"/>
      <w:sz w:val="28"/>
      <w:szCs w:val="20"/>
      <w:u w:val="single"/>
      <w:lang w:val="en-GB"/>
    </w:rPr>
  </w:style>
  <w:style w:type="table" w:customStyle="1" w:styleId="TableGrid0">
    <w:name w:val="TableGrid"/>
    <w:rsid w:val="003A38E4"/>
    <w:pPr>
      <w:spacing w:after="0" w:line="240" w:lineRule="auto"/>
    </w:pPr>
    <w:rPr>
      <w:rFonts w:ascii="Calibri" w:eastAsia="Times New Roman" w:hAnsi="Calibri" w:cs="Times New Roma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775597">
      <w:bodyDiv w:val="1"/>
      <w:marLeft w:val="0"/>
      <w:marRight w:val="0"/>
      <w:marTop w:val="0"/>
      <w:marBottom w:val="0"/>
      <w:divBdr>
        <w:top w:val="none" w:sz="0" w:space="0" w:color="auto"/>
        <w:left w:val="none" w:sz="0" w:space="0" w:color="auto"/>
        <w:bottom w:val="none" w:sz="0" w:space="0" w:color="auto"/>
        <w:right w:val="none" w:sz="0" w:space="0" w:color="auto"/>
      </w:divBdr>
    </w:div>
    <w:div w:id="353117141">
      <w:bodyDiv w:val="1"/>
      <w:marLeft w:val="0"/>
      <w:marRight w:val="0"/>
      <w:marTop w:val="0"/>
      <w:marBottom w:val="0"/>
      <w:divBdr>
        <w:top w:val="none" w:sz="0" w:space="0" w:color="auto"/>
        <w:left w:val="none" w:sz="0" w:space="0" w:color="auto"/>
        <w:bottom w:val="none" w:sz="0" w:space="0" w:color="auto"/>
        <w:right w:val="none" w:sz="0" w:space="0" w:color="auto"/>
      </w:divBdr>
    </w:div>
    <w:div w:id="813722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DE3DEE-1C12-43A2-B879-1592D58F1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1128</Words>
  <Characters>6435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Katasi</dc:creator>
  <cp:keywords/>
  <dc:description/>
  <cp:lastModifiedBy>Tobias Anyanzo</cp:lastModifiedBy>
  <cp:revision>9</cp:revision>
  <dcterms:created xsi:type="dcterms:W3CDTF">2022-03-15T12:51:00Z</dcterms:created>
  <dcterms:modified xsi:type="dcterms:W3CDTF">2022-03-17T17:51:00Z</dcterms:modified>
</cp:coreProperties>
</file>